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1.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people.xml" ContentType="application/vnd.openxmlformats-officedocument.wordprocessingml.people+xml"/>
  <Override PartName="/word/commentsExtensible.xml" ContentType="application/vnd.openxmlformats-officedocument.wordprocessingml.commentsExtensibl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8D2AE6" w14:paraId="47E64AA7" w14:textId="77777777" w:rsidTr="00D74AE1">
        <w:trPr>
          <w:trHeight w:hRule="exact" w:val="2948"/>
        </w:trPr>
        <w:tc>
          <w:tcPr>
            <w:tcW w:w="11185" w:type="dxa"/>
            <w:vAlign w:val="center"/>
          </w:tcPr>
          <w:p w14:paraId="64F5E1DA" w14:textId="15F360CE" w:rsidR="00974E99" w:rsidRPr="008D2AE6" w:rsidRDefault="00237785" w:rsidP="00E21A27">
            <w:pPr>
              <w:pStyle w:val="Documenttype"/>
            </w:pPr>
            <w:r w:rsidRPr="008D2AE6">
              <w:t xml:space="preserve"> </w:t>
            </w:r>
            <w:bookmarkStart w:id="0" w:name="_Ref449589446"/>
            <w:bookmarkEnd w:id="0"/>
            <w:r w:rsidR="00974E99" w:rsidRPr="008D2AE6">
              <w:t xml:space="preserve">IALA </w:t>
            </w:r>
            <w:r w:rsidR="0093492E" w:rsidRPr="008D2AE6">
              <w:t>G</w:t>
            </w:r>
            <w:r w:rsidR="00722236" w:rsidRPr="008D2AE6">
              <w:t>uideline</w:t>
            </w:r>
          </w:p>
        </w:tc>
      </w:tr>
    </w:tbl>
    <w:p w14:paraId="68CAB611" w14:textId="77777777" w:rsidR="008972C3" w:rsidRPr="008D2AE6" w:rsidRDefault="008972C3" w:rsidP="003274DB"/>
    <w:p w14:paraId="43B79C5E" w14:textId="19202B79" w:rsidR="00D74AE1" w:rsidRPr="008D2AE6" w:rsidRDefault="00D74AE1" w:rsidP="003274DB"/>
    <w:p w14:paraId="48AC876B" w14:textId="4E0BCFB3" w:rsidR="0093492E" w:rsidRPr="008D2AE6" w:rsidRDefault="00AC3C16" w:rsidP="0026038D">
      <w:pPr>
        <w:pStyle w:val="Documentnumber"/>
      </w:pPr>
      <w:r w:rsidRPr="008D2AE6">
        <w:t>1106</w:t>
      </w:r>
      <w:r w:rsidR="00B728CD" w:rsidRPr="008D2AE6">
        <w:t>-</w:t>
      </w:r>
      <w:r w:rsidR="0081231A">
        <w:t>0</w:t>
      </w:r>
    </w:p>
    <w:p w14:paraId="6593377F" w14:textId="77777777" w:rsidR="0026038D" w:rsidRPr="008D2AE6" w:rsidRDefault="0026038D" w:rsidP="003274DB"/>
    <w:p w14:paraId="75F69517" w14:textId="096D5097" w:rsidR="00776004" w:rsidRPr="008D2AE6" w:rsidRDefault="00AC3C16" w:rsidP="00E21A27">
      <w:pPr>
        <w:pStyle w:val="Documentname"/>
      </w:pPr>
      <w:r w:rsidRPr="008D2AE6">
        <w:t>Producing an IALA S-200 series Product Specification</w:t>
      </w:r>
    </w:p>
    <w:p w14:paraId="16C15B39" w14:textId="77777777" w:rsidR="00CF49CC" w:rsidRPr="008D2AE6" w:rsidRDefault="00CF49CC" w:rsidP="00D74AE1"/>
    <w:p w14:paraId="7AF35B35" w14:textId="77777777" w:rsidR="004E0BBB" w:rsidRPr="008D2AE6" w:rsidRDefault="004E0BBB" w:rsidP="00D74AE1"/>
    <w:p w14:paraId="64FF0A58" w14:textId="77777777" w:rsidR="004E0BBB" w:rsidRPr="008D2AE6" w:rsidRDefault="004E0BBB" w:rsidP="00D74AE1"/>
    <w:p w14:paraId="273CC92E" w14:textId="77777777" w:rsidR="004E0BBB" w:rsidRPr="008D2AE6" w:rsidRDefault="004E0BBB" w:rsidP="00D74AE1"/>
    <w:p w14:paraId="61FEC32C" w14:textId="77777777" w:rsidR="004E0BBB" w:rsidRPr="008D2AE6" w:rsidRDefault="004E0BBB" w:rsidP="00D74AE1"/>
    <w:p w14:paraId="05926A8C" w14:textId="77777777" w:rsidR="004E0BBB" w:rsidRPr="008D2AE6" w:rsidRDefault="004E0BBB" w:rsidP="00D74AE1"/>
    <w:p w14:paraId="5D0E1E20" w14:textId="77777777" w:rsidR="004E0BBB" w:rsidRPr="008D2AE6" w:rsidRDefault="004E0BBB" w:rsidP="00D74AE1"/>
    <w:p w14:paraId="01A6A458" w14:textId="77777777" w:rsidR="004E0BBB" w:rsidRPr="008D2AE6" w:rsidRDefault="004E0BBB" w:rsidP="00D74AE1"/>
    <w:p w14:paraId="70FB7AF7" w14:textId="77777777" w:rsidR="004E0BBB" w:rsidRPr="008D2AE6" w:rsidRDefault="004E0BBB" w:rsidP="00D74AE1"/>
    <w:p w14:paraId="7AA93C01" w14:textId="77777777" w:rsidR="004E0BBB" w:rsidRPr="008D2AE6" w:rsidRDefault="004E0BBB" w:rsidP="00D74AE1"/>
    <w:p w14:paraId="496FFBDB" w14:textId="77777777" w:rsidR="004E0BBB" w:rsidRPr="008D2AE6" w:rsidRDefault="004E0BBB" w:rsidP="00D74AE1"/>
    <w:p w14:paraId="681DE662" w14:textId="77777777" w:rsidR="004E0BBB" w:rsidRPr="008D2AE6" w:rsidRDefault="004E0BBB" w:rsidP="00D74AE1"/>
    <w:p w14:paraId="5E1C3808" w14:textId="77777777" w:rsidR="004E0BBB" w:rsidRPr="008D2AE6" w:rsidRDefault="004E0BBB" w:rsidP="00D74AE1"/>
    <w:p w14:paraId="7B9E8376" w14:textId="77777777" w:rsidR="004E0BBB" w:rsidRPr="008D2AE6" w:rsidRDefault="004E0BBB" w:rsidP="00D74AE1"/>
    <w:p w14:paraId="0B26500A" w14:textId="77777777" w:rsidR="004E0BBB" w:rsidRPr="008D2AE6" w:rsidRDefault="004E0BBB" w:rsidP="00D74AE1"/>
    <w:p w14:paraId="57D94102" w14:textId="77777777" w:rsidR="004E0BBB" w:rsidRPr="008D2AE6" w:rsidRDefault="004E0BBB" w:rsidP="00D74AE1"/>
    <w:p w14:paraId="449FDE77" w14:textId="77777777" w:rsidR="004E0BBB" w:rsidRPr="008D2AE6" w:rsidRDefault="004E0BBB" w:rsidP="00D74AE1"/>
    <w:p w14:paraId="4E9447F9" w14:textId="77777777" w:rsidR="00734BC6" w:rsidRPr="008D2AE6" w:rsidRDefault="00734BC6" w:rsidP="00D74AE1"/>
    <w:p w14:paraId="0D94A579" w14:textId="77777777" w:rsidR="004E0BBB" w:rsidRPr="008D2AE6" w:rsidRDefault="004E0BBB" w:rsidP="00D74AE1"/>
    <w:p w14:paraId="1A9CCE3A" w14:textId="77777777" w:rsidR="004E0BBB" w:rsidRPr="008D2AE6" w:rsidRDefault="004E0BBB" w:rsidP="00D74AE1"/>
    <w:p w14:paraId="0CA0548D" w14:textId="77777777" w:rsidR="004E0BBB" w:rsidRPr="008D2AE6" w:rsidRDefault="004E0BBB" w:rsidP="00D74AE1"/>
    <w:p w14:paraId="7DD851A7" w14:textId="77777777" w:rsidR="004E0BBB" w:rsidRPr="008D2AE6" w:rsidRDefault="004E0BBB" w:rsidP="00D74AE1"/>
    <w:p w14:paraId="6EC168DA" w14:textId="77777777" w:rsidR="004E0BBB" w:rsidRPr="008D2AE6" w:rsidRDefault="004E0BBB" w:rsidP="00D74AE1"/>
    <w:p w14:paraId="552D5F67" w14:textId="77777777" w:rsidR="004E0BBB" w:rsidRPr="008D2AE6" w:rsidRDefault="004E0BBB" w:rsidP="00D74AE1"/>
    <w:p w14:paraId="48B1E369" w14:textId="5D6FA2E6" w:rsidR="004E0BBB" w:rsidRPr="008D2AE6" w:rsidRDefault="00AC3C16" w:rsidP="004E0BBB">
      <w:pPr>
        <w:pStyle w:val="Editionnumber"/>
      </w:pPr>
      <w:r w:rsidRPr="008D2AE6">
        <w:t>Edition 2.0</w:t>
      </w:r>
    </w:p>
    <w:p w14:paraId="6B6E09AF" w14:textId="38010E1B" w:rsidR="004E0BBB" w:rsidRPr="008D2AE6" w:rsidRDefault="00237A11" w:rsidP="004E0BBB">
      <w:pPr>
        <w:pStyle w:val="Documentdate"/>
      </w:pPr>
      <w:r>
        <w:lastRenderedPageBreak/>
        <w:t>March</w:t>
      </w:r>
      <w:r w:rsidR="00AC3C16" w:rsidRPr="008D2AE6">
        <w:t xml:space="preserve"> 201</w:t>
      </w:r>
      <w:r>
        <w:t>7</w:t>
      </w:r>
    </w:p>
    <w:p w14:paraId="5794C070" w14:textId="7726563B" w:rsidR="008A2C03" w:rsidRDefault="008A2C03" w:rsidP="00D74AE1"/>
    <w:p w14:paraId="51E3462B" w14:textId="77777777" w:rsidR="008A2C03" w:rsidRPr="008A2C03" w:rsidRDefault="008A2C03" w:rsidP="008A2C03"/>
    <w:p w14:paraId="2181D197" w14:textId="77777777" w:rsidR="008A2C03" w:rsidRPr="008A2C03" w:rsidRDefault="008A2C03" w:rsidP="008A2C03"/>
    <w:p w14:paraId="4B592346" w14:textId="77777777" w:rsidR="008A2C03" w:rsidRPr="008A2C03" w:rsidRDefault="008A2C03" w:rsidP="008A2C03"/>
    <w:p w14:paraId="7EF5F73C" w14:textId="77777777" w:rsidR="008A2C03" w:rsidRPr="008A2C03" w:rsidRDefault="008A2C03" w:rsidP="008A2C03"/>
    <w:p w14:paraId="43D396C9" w14:textId="77777777" w:rsidR="008A2C03" w:rsidRPr="008A2C03" w:rsidRDefault="008A2C03" w:rsidP="008A2C03"/>
    <w:p w14:paraId="388A6959" w14:textId="77777777" w:rsidR="008A2C03" w:rsidRPr="008A2C03" w:rsidRDefault="008A2C03" w:rsidP="008A2C03"/>
    <w:p w14:paraId="14C6FD70" w14:textId="3BB55819" w:rsidR="008A2C03" w:rsidRDefault="008A2C03" w:rsidP="008A2C03">
      <w:pPr>
        <w:tabs>
          <w:tab w:val="left" w:pos="2041"/>
        </w:tabs>
      </w:pPr>
      <w:r>
        <w:tab/>
      </w:r>
    </w:p>
    <w:p w14:paraId="420DA8FA" w14:textId="21184900" w:rsidR="00BC27F6" w:rsidRPr="008A2C03" w:rsidRDefault="008A2C03" w:rsidP="008A2C03">
      <w:pPr>
        <w:tabs>
          <w:tab w:val="left" w:pos="2041"/>
        </w:tabs>
        <w:sectPr w:rsidR="00BC27F6" w:rsidRPr="008A2C03"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r>
        <w:tab/>
      </w:r>
    </w:p>
    <w:p w14:paraId="2C4D6AD3" w14:textId="671D2789" w:rsidR="00914E26" w:rsidRPr="008D2AE6" w:rsidRDefault="00914E26" w:rsidP="00914E26">
      <w:pPr>
        <w:pStyle w:val="Plattetekst"/>
      </w:pPr>
      <w:r w:rsidRPr="008D2AE6">
        <w:lastRenderedPageBreak/>
        <w:t>Revisions to this</w:t>
      </w:r>
      <w:r w:rsidR="006D7580" w:rsidRPr="008D2AE6">
        <w:t xml:space="preserve"> IALA d</w:t>
      </w:r>
      <w:r w:rsidRPr="008D2AE6">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8D2AE6" w14:paraId="430D3EB5" w14:textId="77777777" w:rsidTr="00A60D67">
        <w:tc>
          <w:tcPr>
            <w:tcW w:w="1908" w:type="dxa"/>
            <w:shd w:val="clear" w:color="auto" w:fill="auto"/>
          </w:tcPr>
          <w:p w14:paraId="3107F566" w14:textId="77777777" w:rsidR="00914E26" w:rsidRPr="008D2AE6" w:rsidRDefault="00914E26" w:rsidP="00A60D67">
            <w:pPr>
              <w:pStyle w:val="Tableheading"/>
              <w:rPr>
                <w:lang w:val="en-GB"/>
              </w:rPr>
            </w:pPr>
            <w:r w:rsidRPr="008D2AE6">
              <w:rPr>
                <w:lang w:val="en-GB"/>
              </w:rPr>
              <w:t>Date</w:t>
            </w:r>
          </w:p>
        </w:tc>
        <w:tc>
          <w:tcPr>
            <w:tcW w:w="3576" w:type="dxa"/>
            <w:shd w:val="clear" w:color="auto" w:fill="auto"/>
          </w:tcPr>
          <w:p w14:paraId="195E253F" w14:textId="77777777" w:rsidR="00914E26" w:rsidRPr="008D2AE6" w:rsidRDefault="00914E26" w:rsidP="00A60D67">
            <w:pPr>
              <w:pStyle w:val="Tableheading"/>
              <w:rPr>
                <w:lang w:val="en-GB"/>
              </w:rPr>
            </w:pPr>
            <w:r w:rsidRPr="008D2AE6">
              <w:rPr>
                <w:lang w:val="en-GB"/>
              </w:rPr>
              <w:t>Page / Section Revised</w:t>
            </w:r>
          </w:p>
        </w:tc>
        <w:tc>
          <w:tcPr>
            <w:tcW w:w="5001" w:type="dxa"/>
            <w:shd w:val="clear" w:color="auto" w:fill="auto"/>
          </w:tcPr>
          <w:p w14:paraId="4BC79789" w14:textId="77777777" w:rsidR="00914E26" w:rsidRPr="008D2AE6" w:rsidRDefault="00914E26" w:rsidP="00A60D67">
            <w:pPr>
              <w:pStyle w:val="Tableheading"/>
              <w:rPr>
                <w:lang w:val="en-GB"/>
              </w:rPr>
            </w:pPr>
            <w:r w:rsidRPr="008D2AE6">
              <w:rPr>
                <w:lang w:val="en-GB"/>
              </w:rPr>
              <w:t>Requirement for Revision</w:t>
            </w:r>
          </w:p>
        </w:tc>
      </w:tr>
      <w:tr w:rsidR="00AC3C16" w:rsidRPr="008D2AE6" w14:paraId="6C9FFC42" w14:textId="77777777" w:rsidTr="005E4659">
        <w:trPr>
          <w:trHeight w:val="851"/>
        </w:trPr>
        <w:tc>
          <w:tcPr>
            <w:tcW w:w="1908" w:type="dxa"/>
            <w:vAlign w:val="center"/>
          </w:tcPr>
          <w:p w14:paraId="6E2B7AB8" w14:textId="6A169A28" w:rsidR="00AC3C16" w:rsidRPr="008D2AE6" w:rsidRDefault="00AC3C16" w:rsidP="00AC3C16">
            <w:pPr>
              <w:pStyle w:val="Tabletext"/>
            </w:pPr>
            <w:r w:rsidRPr="008D2AE6">
              <w:t>September 2013</w:t>
            </w:r>
          </w:p>
        </w:tc>
        <w:tc>
          <w:tcPr>
            <w:tcW w:w="3576" w:type="dxa"/>
            <w:vAlign w:val="center"/>
          </w:tcPr>
          <w:p w14:paraId="150FE44D" w14:textId="0024D923" w:rsidR="00AC3C16" w:rsidRPr="008D2AE6" w:rsidRDefault="00AC3C16" w:rsidP="00AC3C16">
            <w:pPr>
              <w:pStyle w:val="Tabletext"/>
            </w:pPr>
            <w:r w:rsidRPr="008D2AE6">
              <w:t>All</w:t>
            </w:r>
          </w:p>
        </w:tc>
        <w:tc>
          <w:tcPr>
            <w:tcW w:w="5001" w:type="dxa"/>
            <w:vAlign w:val="center"/>
          </w:tcPr>
          <w:p w14:paraId="1DB61067" w14:textId="20AAB6B5" w:rsidR="00AC3C16" w:rsidRPr="008D2AE6" w:rsidRDefault="00AC3C16" w:rsidP="00AC3C16">
            <w:pPr>
              <w:pStyle w:val="Tabletext"/>
            </w:pPr>
            <w:r w:rsidRPr="008D2AE6">
              <w:t>Workshop conclusion and suggestions</w:t>
            </w:r>
          </w:p>
        </w:tc>
      </w:tr>
      <w:tr w:rsidR="00AC3C16" w:rsidRPr="008D2AE6" w14:paraId="1B9351AC" w14:textId="77777777" w:rsidTr="005E4659">
        <w:trPr>
          <w:trHeight w:val="851"/>
        </w:trPr>
        <w:tc>
          <w:tcPr>
            <w:tcW w:w="1908" w:type="dxa"/>
            <w:vAlign w:val="center"/>
          </w:tcPr>
          <w:p w14:paraId="509D5CB2" w14:textId="1788AC1C" w:rsidR="00AC3C16" w:rsidRPr="008D2AE6" w:rsidRDefault="00E209FC" w:rsidP="00A60D67">
            <w:pPr>
              <w:pStyle w:val="Tabletext"/>
            </w:pPr>
            <w:r w:rsidRPr="008D2AE6">
              <w:t>June 2016</w:t>
            </w:r>
          </w:p>
        </w:tc>
        <w:tc>
          <w:tcPr>
            <w:tcW w:w="3576" w:type="dxa"/>
            <w:vAlign w:val="center"/>
          </w:tcPr>
          <w:p w14:paraId="3FFA0815" w14:textId="0EA81252" w:rsidR="00AC3C16" w:rsidRPr="008D2AE6" w:rsidRDefault="00E209FC" w:rsidP="00A60D67">
            <w:pPr>
              <w:pStyle w:val="Tabletext"/>
            </w:pPr>
            <w:r w:rsidRPr="008D2AE6">
              <w:t>Section 3 Domains management and other sections</w:t>
            </w:r>
          </w:p>
        </w:tc>
        <w:tc>
          <w:tcPr>
            <w:tcW w:w="5001" w:type="dxa"/>
            <w:vAlign w:val="center"/>
          </w:tcPr>
          <w:p w14:paraId="7614EB49" w14:textId="6C5E8025" w:rsidR="00AC3C16" w:rsidRPr="008D2AE6" w:rsidRDefault="00AC3C16" w:rsidP="00A60D67">
            <w:pPr>
              <w:pStyle w:val="Tabletext"/>
            </w:pPr>
            <w:r w:rsidRPr="008D2AE6">
              <w:t>Changes in procedures and approach</w:t>
            </w:r>
            <w:r w:rsidR="00E209FC" w:rsidRPr="008D2AE6">
              <w:t>. Removed Section 3 on domains management and amendments throughout the document.</w:t>
            </w:r>
          </w:p>
        </w:tc>
      </w:tr>
      <w:tr w:rsidR="00AC3C16" w:rsidRPr="008D2AE6" w14:paraId="43EE0388" w14:textId="77777777" w:rsidTr="005E4659">
        <w:trPr>
          <w:trHeight w:val="851"/>
        </w:trPr>
        <w:tc>
          <w:tcPr>
            <w:tcW w:w="1908" w:type="dxa"/>
            <w:vAlign w:val="center"/>
          </w:tcPr>
          <w:p w14:paraId="7DB0FA96" w14:textId="0E74528F" w:rsidR="00AC3C16" w:rsidRPr="008D2AE6" w:rsidRDefault="00632A8D" w:rsidP="00AC3C16">
            <w:pPr>
              <w:pStyle w:val="Tabletext"/>
            </w:pPr>
            <w:r>
              <w:t>September 2016</w:t>
            </w:r>
          </w:p>
        </w:tc>
        <w:tc>
          <w:tcPr>
            <w:tcW w:w="3576" w:type="dxa"/>
            <w:vAlign w:val="center"/>
          </w:tcPr>
          <w:p w14:paraId="098A5B29" w14:textId="0649169C" w:rsidR="00AC3C16" w:rsidRPr="008D2AE6" w:rsidRDefault="00632A8D" w:rsidP="008535EB">
            <w:pPr>
              <w:pStyle w:val="Tabletext"/>
            </w:pPr>
            <w:r>
              <w:t>Amended chapter 1.1</w:t>
            </w:r>
          </w:p>
        </w:tc>
        <w:tc>
          <w:tcPr>
            <w:tcW w:w="5001" w:type="dxa"/>
            <w:vAlign w:val="center"/>
          </w:tcPr>
          <w:p w14:paraId="1BD7E161" w14:textId="6A20EC78" w:rsidR="00AC3C16" w:rsidRPr="008D2AE6" w:rsidRDefault="00632A8D" w:rsidP="00AC3C16">
            <w:pPr>
              <w:pStyle w:val="Tabletext"/>
            </w:pPr>
            <w:r>
              <w:t>Changes in response to Comments from Council (C62)</w:t>
            </w:r>
          </w:p>
        </w:tc>
      </w:tr>
      <w:tr w:rsidR="005E4659" w:rsidRPr="008D2AE6" w14:paraId="73C40370" w14:textId="77777777" w:rsidTr="005E4659">
        <w:trPr>
          <w:trHeight w:val="851"/>
        </w:trPr>
        <w:tc>
          <w:tcPr>
            <w:tcW w:w="1908" w:type="dxa"/>
            <w:vAlign w:val="center"/>
          </w:tcPr>
          <w:p w14:paraId="1D0A4237" w14:textId="315E860A" w:rsidR="00914E26" w:rsidRPr="008D2AE6" w:rsidRDefault="00085DE5" w:rsidP="00914E26">
            <w:pPr>
              <w:pStyle w:val="Tabletext"/>
            </w:pPr>
            <w:r>
              <w:t>March 2017</w:t>
            </w:r>
          </w:p>
        </w:tc>
        <w:tc>
          <w:tcPr>
            <w:tcW w:w="3576" w:type="dxa"/>
            <w:vAlign w:val="center"/>
          </w:tcPr>
          <w:p w14:paraId="2D9AE83C" w14:textId="6DAC462E" w:rsidR="00914E26" w:rsidRPr="008D2AE6" w:rsidRDefault="00237A11" w:rsidP="00914E26">
            <w:pPr>
              <w:pStyle w:val="Tabletext"/>
            </w:pPr>
            <w:r>
              <w:t>Amendments in chapter 1, 2 and 3</w:t>
            </w:r>
          </w:p>
        </w:tc>
        <w:tc>
          <w:tcPr>
            <w:tcW w:w="5001" w:type="dxa"/>
            <w:vAlign w:val="center"/>
          </w:tcPr>
          <w:p w14:paraId="2ACC1EBD" w14:textId="537C27CC" w:rsidR="00914E26" w:rsidRPr="008D2AE6" w:rsidRDefault="000D6691" w:rsidP="00914E26">
            <w:pPr>
              <w:pStyle w:val="Tabletext"/>
            </w:pPr>
            <w:r w:rsidRPr="002F31BB">
              <w:t>Final review of suggested changes to the document</w:t>
            </w:r>
          </w:p>
        </w:tc>
      </w:tr>
      <w:tr w:rsidR="005E4659" w:rsidRPr="008D2AE6" w14:paraId="50D639EB" w14:textId="77777777" w:rsidTr="005E4659">
        <w:trPr>
          <w:trHeight w:val="851"/>
        </w:trPr>
        <w:tc>
          <w:tcPr>
            <w:tcW w:w="1908" w:type="dxa"/>
            <w:vAlign w:val="center"/>
          </w:tcPr>
          <w:p w14:paraId="41C4C42B" w14:textId="77777777" w:rsidR="00914E26" w:rsidRPr="008D2AE6" w:rsidRDefault="00914E26" w:rsidP="00914E26">
            <w:pPr>
              <w:pStyle w:val="Tabletext"/>
            </w:pPr>
          </w:p>
        </w:tc>
        <w:tc>
          <w:tcPr>
            <w:tcW w:w="3576" w:type="dxa"/>
            <w:vAlign w:val="center"/>
          </w:tcPr>
          <w:p w14:paraId="34A66F6D" w14:textId="77777777" w:rsidR="00914E26" w:rsidRPr="008D2AE6" w:rsidRDefault="00914E26" w:rsidP="00914E26">
            <w:pPr>
              <w:pStyle w:val="Tabletext"/>
            </w:pPr>
          </w:p>
        </w:tc>
        <w:tc>
          <w:tcPr>
            <w:tcW w:w="5001" w:type="dxa"/>
            <w:vAlign w:val="center"/>
          </w:tcPr>
          <w:p w14:paraId="700D7F36" w14:textId="77777777" w:rsidR="00914E26" w:rsidRPr="008D2AE6" w:rsidRDefault="00914E26" w:rsidP="00914E26">
            <w:pPr>
              <w:pStyle w:val="Tabletext"/>
            </w:pPr>
          </w:p>
        </w:tc>
      </w:tr>
      <w:tr w:rsidR="005E4659" w:rsidRPr="008D2AE6" w14:paraId="77E709EA" w14:textId="77777777" w:rsidTr="005E4659">
        <w:trPr>
          <w:trHeight w:val="851"/>
        </w:trPr>
        <w:tc>
          <w:tcPr>
            <w:tcW w:w="1908" w:type="dxa"/>
            <w:vAlign w:val="center"/>
          </w:tcPr>
          <w:p w14:paraId="4578DD96" w14:textId="77777777" w:rsidR="00914E26" w:rsidRPr="008D2AE6" w:rsidRDefault="00914E26" w:rsidP="00914E26">
            <w:pPr>
              <w:pStyle w:val="Tabletext"/>
            </w:pPr>
          </w:p>
        </w:tc>
        <w:tc>
          <w:tcPr>
            <w:tcW w:w="3576" w:type="dxa"/>
            <w:vAlign w:val="center"/>
          </w:tcPr>
          <w:p w14:paraId="48D9AEF0" w14:textId="77777777" w:rsidR="00914E26" w:rsidRPr="008D2AE6" w:rsidRDefault="00914E26" w:rsidP="00914E26">
            <w:pPr>
              <w:pStyle w:val="Tabletext"/>
            </w:pPr>
          </w:p>
        </w:tc>
        <w:tc>
          <w:tcPr>
            <w:tcW w:w="5001" w:type="dxa"/>
            <w:vAlign w:val="center"/>
          </w:tcPr>
          <w:p w14:paraId="62191928" w14:textId="77777777" w:rsidR="00914E26" w:rsidRPr="008D2AE6" w:rsidRDefault="00914E26" w:rsidP="00914E26">
            <w:pPr>
              <w:pStyle w:val="Tabletext"/>
            </w:pPr>
          </w:p>
        </w:tc>
      </w:tr>
      <w:tr w:rsidR="005E4659" w:rsidRPr="008D2AE6" w14:paraId="5CE7C674" w14:textId="77777777" w:rsidTr="005E4659">
        <w:trPr>
          <w:trHeight w:val="851"/>
        </w:trPr>
        <w:tc>
          <w:tcPr>
            <w:tcW w:w="1908" w:type="dxa"/>
            <w:vAlign w:val="center"/>
          </w:tcPr>
          <w:p w14:paraId="458C1F89" w14:textId="77777777" w:rsidR="00914E26" w:rsidRPr="008D2AE6" w:rsidRDefault="00914E26" w:rsidP="00914E26">
            <w:pPr>
              <w:pStyle w:val="Tabletext"/>
            </w:pPr>
          </w:p>
        </w:tc>
        <w:tc>
          <w:tcPr>
            <w:tcW w:w="3576" w:type="dxa"/>
            <w:vAlign w:val="center"/>
          </w:tcPr>
          <w:p w14:paraId="2BA2AD74" w14:textId="77777777" w:rsidR="00914E26" w:rsidRPr="008D2AE6" w:rsidRDefault="00914E26" w:rsidP="00914E26">
            <w:pPr>
              <w:pStyle w:val="Tabletext"/>
            </w:pPr>
          </w:p>
        </w:tc>
        <w:tc>
          <w:tcPr>
            <w:tcW w:w="5001" w:type="dxa"/>
            <w:vAlign w:val="center"/>
          </w:tcPr>
          <w:p w14:paraId="1AE4F716" w14:textId="77777777" w:rsidR="00914E26" w:rsidRPr="008D2AE6" w:rsidRDefault="00914E26" w:rsidP="00914E26">
            <w:pPr>
              <w:pStyle w:val="Tabletext"/>
            </w:pPr>
          </w:p>
        </w:tc>
      </w:tr>
    </w:tbl>
    <w:p w14:paraId="584BE115" w14:textId="10FBC064" w:rsidR="00914E26" w:rsidRPr="008D2AE6" w:rsidRDefault="00914E26" w:rsidP="00D74AE1"/>
    <w:p w14:paraId="429097EE" w14:textId="77777777" w:rsidR="005E4659" w:rsidRPr="008D2AE6" w:rsidRDefault="005E4659" w:rsidP="00914E26">
      <w:pPr>
        <w:spacing w:after="200" w:line="276" w:lineRule="auto"/>
        <w:sectPr w:rsidR="005E4659" w:rsidRPr="008D2AE6" w:rsidSect="00C716E5">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3444DB70" w14:textId="31D9E519" w:rsidR="004F23D8" w:rsidRPr="004F23D8" w:rsidRDefault="004A4EC4">
      <w:pPr>
        <w:pStyle w:val="Inhopg1"/>
        <w:rPr>
          <w:rFonts w:eastAsiaTheme="minorEastAsia"/>
          <w:b w:val="0"/>
          <w:color w:val="auto"/>
          <w:kern w:val="2"/>
          <w:sz w:val="24"/>
          <w:szCs w:val="24"/>
          <w:lang w:val="en-US" w:eastAsia="nl-NL"/>
          <w14:ligatures w14:val="standardContextual"/>
        </w:rPr>
      </w:pPr>
      <w:r w:rsidRPr="008D2AE6">
        <w:rPr>
          <w:rFonts w:eastAsia="Times New Roman" w:cs="Times New Roman"/>
          <w:b w:val="0"/>
          <w:noProof w:val="0"/>
          <w:szCs w:val="20"/>
        </w:rPr>
        <w:lastRenderedPageBreak/>
        <w:fldChar w:fldCharType="begin"/>
      </w:r>
      <w:r w:rsidRPr="008D2AE6">
        <w:rPr>
          <w:rFonts w:eastAsia="Times New Roman" w:cs="Times New Roman"/>
          <w:b w:val="0"/>
          <w:noProof w:val="0"/>
          <w:szCs w:val="20"/>
        </w:rPr>
        <w:instrText xml:space="preserve"> TOC \o "1-3" \t "Annex,4,Appendix,5" </w:instrText>
      </w:r>
      <w:r w:rsidRPr="008D2AE6">
        <w:rPr>
          <w:rFonts w:eastAsia="Times New Roman" w:cs="Times New Roman"/>
          <w:b w:val="0"/>
          <w:noProof w:val="0"/>
          <w:szCs w:val="20"/>
        </w:rPr>
        <w:fldChar w:fldCharType="separate"/>
      </w:r>
      <w:r w:rsidR="004F23D8" w:rsidRPr="00D74326">
        <w:t>1.</w:t>
      </w:r>
      <w:r w:rsidR="004F23D8" w:rsidRPr="004F23D8">
        <w:rPr>
          <w:rFonts w:eastAsiaTheme="minorEastAsia"/>
          <w:b w:val="0"/>
          <w:color w:val="auto"/>
          <w:kern w:val="2"/>
          <w:sz w:val="24"/>
          <w:szCs w:val="24"/>
          <w:lang w:val="en-US" w:eastAsia="nl-NL"/>
          <w14:ligatures w14:val="standardContextual"/>
        </w:rPr>
        <w:tab/>
      </w:r>
      <w:r w:rsidR="004F23D8" w:rsidRPr="00D74326">
        <w:t>INTRODUCTION</w:t>
      </w:r>
      <w:r w:rsidR="004F23D8">
        <w:tab/>
      </w:r>
      <w:r w:rsidR="004F23D8">
        <w:fldChar w:fldCharType="begin"/>
      </w:r>
      <w:r w:rsidR="004F23D8">
        <w:instrText xml:space="preserve"> PAGEREF _Toc176790067 \h </w:instrText>
      </w:r>
      <w:r w:rsidR="004F23D8">
        <w:fldChar w:fldCharType="separate"/>
      </w:r>
      <w:r w:rsidR="004F23D8">
        <w:t>6</w:t>
      </w:r>
      <w:r w:rsidR="004F23D8">
        <w:fldChar w:fldCharType="end"/>
      </w:r>
    </w:p>
    <w:p w14:paraId="50A33280" w14:textId="081E5907" w:rsidR="004F23D8" w:rsidRPr="004F23D8" w:rsidRDefault="004F23D8">
      <w:pPr>
        <w:pStyle w:val="Inhopg2"/>
        <w:rPr>
          <w:rFonts w:eastAsiaTheme="minorEastAsia"/>
          <w:color w:val="auto"/>
          <w:kern w:val="2"/>
          <w:sz w:val="24"/>
          <w:szCs w:val="24"/>
          <w:lang w:val="en-US" w:eastAsia="nl-NL"/>
          <w14:ligatures w14:val="standardContextual"/>
        </w:rPr>
      </w:pPr>
      <w:r w:rsidRPr="00D74326">
        <w:t>1.1.</w:t>
      </w:r>
      <w:r w:rsidRPr="004F23D8">
        <w:rPr>
          <w:rFonts w:eastAsiaTheme="minorEastAsia"/>
          <w:color w:val="auto"/>
          <w:kern w:val="2"/>
          <w:sz w:val="24"/>
          <w:szCs w:val="24"/>
          <w:lang w:val="en-US" w:eastAsia="nl-NL"/>
          <w14:ligatures w14:val="standardContextual"/>
        </w:rPr>
        <w:tab/>
      </w:r>
      <w:r>
        <w:t>Objectives of the Guideline</w:t>
      </w:r>
      <w:r>
        <w:tab/>
      </w:r>
      <w:r>
        <w:fldChar w:fldCharType="begin"/>
      </w:r>
      <w:r>
        <w:instrText xml:space="preserve"> PAGEREF _Toc176790068 \h </w:instrText>
      </w:r>
      <w:r>
        <w:fldChar w:fldCharType="separate"/>
      </w:r>
      <w:r>
        <w:t>6</w:t>
      </w:r>
      <w:r>
        <w:fldChar w:fldCharType="end"/>
      </w:r>
    </w:p>
    <w:p w14:paraId="1FD53809" w14:textId="57DA4F0E" w:rsidR="004F23D8" w:rsidRPr="004F23D8" w:rsidRDefault="004F23D8">
      <w:pPr>
        <w:pStyle w:val="Inhopg2"/>
        <w:rPr>
          <w:rFonts w:eastAsiaTheme="minorEastAsia"/>
          <w:color w:val="auto"/>
          <w:kern w:val="2"/>
          <w:sz w:val="24"/>
          <w:szCs w:val="24"/>
          <w:lang w:val="en-US" w:eastAsia="nl-NL"/>
          <w14:ligatures w14:val="standardContextual"/>
        </w:rPr>
      </w:pPr>
      <w:r w:rsidRPr="00D74326">
        <w:t>1.2.</w:t>
      </w:r>
      <w:r w:rsidRPr="004F23D8">
        <w:rPr>
          <w:rFonts w:eastAsiaTheme="minorEastAsia"/>
          <w:color w:val="auto"/>
          <w:kern w:val="2"/>
          <w:sz w:val="24"/>
          <w:szCs w:val="24"/>
          <w:lang w:val="en-US" w:eastAsia="nl-NL"/>
          <w14:ligatures w14:val="standardContextual"/>
        </w:rPr>
        <w:tab/>
      </w:r>
      <w:r>
        <w:t>The IHO S-100 Universal Hydrographic Data Model</w:t>
      </w:r>
      <w:r>
        <w:tab/>
      </w:r>
      <w:r>
        <w:fldChar w:fldCharType="begin"/>
      </w:r>
      <w:r>
        <w:instrText xml:space="preserve"> PAGEREF _Toc176790069 \h </w:instrText>
      </w:r>
      <w:r>
        <w:fldChar w:fldCharType="separate"/>
      </w:r>
      <w:r>
        <w:t>6</w:t>
      </w:r>
      <w:r>
        <w:fldChar w:fldCharType="end"/>
      </w:r>
    </w:p>
    <w:p w14:paraId="51D37B73" w14:textId="344CB93D" w:rsidR="004F23D8" w:rsidRPr="004F23D8" w:rsidRDefault="004F23D8">
      <w:pPr>
        <w:pStyle w:val="Inhopg2"/>
        <w:rPr>
          <w:rFonts w:eastAsiaTheme="minorEastAsia"/>
          <w:color w:val="auto"/>
          <w:kern w:val="2"/>
          <w:sz w:val="24"/>
          <w:szCs w:val="24"/>
          <w:lang w:val="en-US" w:eastAsia="nl-NL"/>
          <w14:ligatures w14:val="standardContextual"/>
        </w:rPr>
      </w:pPr>
      <w:r w:rsidRPr="00D74326">
        <w:t>1.3.</w:t>
      </w:r>
      <w:r w:rsidRPr="004F23D8">
        <w:rPr>
          <w:rFonts w:eastAsiaTheme="minorEastAsia"/>
          <w:color w:val="auto"/>
          <w:kern w:val="2"/>
          <w:sz w:val="24"/>
          <w:szCs w:val="24"/>
          <w:lang w:val="en-US" w:eastAsia="nl-NL"/>
          <w14:ligatures w14:val="standardContextual"/>
        </w:rPr>
        <w:tab/>
      </w:r>
      <w:r>
        <w:t>IALA Domain and Management</w:t>
      </w:r>
      <w:r>
        <w:tab/>
      </w:r>
      <w:r>
        <w:fldChar w:fldCharType="begin"/>
      </w:r>
      <w:r>
        <w:instrText xml:space="preserve"> PAGEREF _Toc176790070 \h </w:instrText>
      </w:r>
      <w:r>
        <w:fldChar w:fldCharType="separate"/>
      </w:r>
      <w:r>
        <w:t>7</w:t>
      </w:r>
      <w:r>
        <w:fldChar w:fldCharType="end"/>
      </w:r>
    </w:p>
    <w:p w14:paraId="3933BDE0" w14:textId="2EA8C7BC" w:rsidR="004F23D8" w:rsidRPr="004F23D8" w:rsidRDefault="004F23D8">
      <w:pPr>
        <w:pStyle w:val="Inhopg2"/>
        <w:rPr>
          <w:rFonts w:eastAsiaTheme="minorEastAsia"/>
          <w:color w:val="auto"/>
          <w:kern w:val="2"/>
          <w:sz w:val="24"/>
          <w:szCs w:val="24"/>
          <w:lang w:val="en-US" w:eastAsia="nl-NL"/>
          <w14:ligatures w14:val="standardContextual"/>
        </w:rPr>
      </w:pPr>
      <w:r w:rsidRPr="00D74326">
        <w:t>1.4.</w:t>
      </w:r>
      <w:r w:rsidRPr="004F23D8">
        <w:rPr>
          <w:rFonts w:eastAsiaTheme="minorEastAsia"/>
          <w:color w:val="auto"/>
          <w:kern w:val="2"/>
          <w:sz w:val="24"/>
          <w:szCs w:val="24"/>
          <w:lang w:val="en-US" w:eastAsia="nl-NL"/>
          <w14:ligatures w14:val="standardContextual"/>
        </w:rPr>
        <w:tab/>
      </w:r>
      <w:r>
        <w:t>IALA Domain specific registry information</w:t>
      </w:r>
      <w:r>
        <w:tab/>
      </w:r>
      <w:r>
        <w:fldChar w:fldCharType="begin"/>
      </w:r>
      <w:r>
        <w:instrText xml:space="preserve"> PAGEREF _Toc176790071 \h </w:instrText>
      </w:r>
      <w:r>
        <w:fldChar w:fldCharType="separate"/>
      </w:r>
      <w:r>
        <w:t>7</w:t>
      </w:r>
      <w:r>
        <w:fldChar w:fldCharType="end"/>
      </w:r>
    </w:p>
    <w:p w14:paraId="1107FEB6" w14:textId="58322402" w:rsidR="004F23D8" w:rsidRPr="004F23D8" w:rsidRDefault="004F23D8">
      <w:pPr>
        <w:pStyle w:val="Inhopg2"/>
        <w:rPr>
          <w:rFonts w:eastAsiaTheme="minorEastAsia"/>
          <w:color w:val="auto"/>
          <w:kern w:val="2"/>
          <w:sz w:val="24"/>
          <w:szCs w:val="24"/>
          <w:lang w:val="en-US" w:eastAsia="nl-NL"/>
          <w14:ligatures w14:val="standardContextual"/>
        </w:rPr>
      </w:pPr>
      <w:r w:rsidRPr="00D74326">
        <w:t>1.5.</w:t>
      </w:r>
      <w:r w:rsidRPr="004F23D8">
        <w:rPr>
          <w:rFonts w:eastAsiaTheme="minorEastAsia"/>
          <w:color w:val="auto"/>
          <w:kern w:val="2"/>
          <w:sz w:val="24"/>
          <w:szCs w:val="24"/>
          <w:lang w:val="en-US" w:eastAsia="nl-NL"/>
          <w14:ligatures w14:val="standardContextual"/>
        </w:rPr>
        <w:tab/>
      </w:r>
      <w:r>
        <w:t>Maritme service DEVELOPMENT PROCESS</w:t>
      </w:r>
      <w:r>
        <w:tab/>
      </w:r>
      <w:r>
        <w:fldChar w:fldCharType="begin"/>
      </w:r>
      <w:r>
        <w:instrText xml:space="preserve"> PAGEREF _Toc176790072 \h </w:instrText>
      </w:r>
      <w:r>
        <w:fldChar w:fldCharType="separate"/>
      </w:r>
      <w:r>
        <w:t>9</w:t>
      </w:r>
      <w:r>
        <w:fldChar w:fldCharType="end"/>
      </w:r>
    </w:p>
    <w:p w14:paraId="7AC358C4" w14:textId="78D77AF4" w:rsidR="004F23D8" w:rsidRPr="004F23D8" w:rsidRDefault="004F23D8">
      <w:pPr>
        <w:pStyle w:val="Inhopg1"/>
        <w:rPr>
          <w:rFonts w:eastAsiaTheme="minorEastAsia"/>
          <w:b w:val="0"/>
          <w:color w:val="auto"/>
          <w:kern w:val="2"/>
          <w:sz w:val="24"/>
          <w:szCs w:val="24"/>
          <w:lang w:val="en-US" w:eastAsia="nl-NL"/>
          <w14:ligatures w14:val="standardContextual"/>
        </w:rPr>
      </w:pPr>
      <w:r w:rsidRPr="00D74326">
        <w:t>2.</w:t>
      </w:r>
      <w:r w:rsidRPr="004F23D8">
        <w:rPr>
          <w:rFonts w:eastAsiaTheme="minorEastAsia"/>
          <w:b w:val="0"/>
          <w:color w:val="auto"/>
          <w:kern w:val="2"/>
          <w:sz w:val="24"/>
          <w:szCs w:val="24"/>
          <w:lang w:val="en-US" w:eastAsia="nl-NL"/>
          <w14:ligatures w14:val="standardContextual"/>
        </w:rPr>
        <w:tab/>
      </w:r>
      <w:r w:rsidRPr="00D74326">
        <w:t>DEVELOPING A PRODUCT SPECIFICATION</w:t>
      </w:r>
      <w:r>
        <w:tab/>
      </w:r>
      <w:r>
        <w:fldChar w:fldCharType="begin"/>
      </w:r>
      <w:r>
        <w:instrText xml:space="preserve"> PAGEREF _Toc176790073 \h </w:instrText>
      </w:r>
      <w:r>
        <w:fldChar w:fldCharType="separate"/>
      </w:r>
      <w:r>
        <w:t>11</w:t>
      </w:r>
      <w:r>
        <w:fldChar w:fldCharType="end"/>
      </w:r>
    </w:p>
    <w:p w14:paraId="33315070" w14:textId="24CCF5F6" w:rsidR="004F23D8" w:rsidRPr="004F23D8" w:rsidRDefault="004F23D8">
      <w:pPr>
        <w:pStyle w:val="Inhopg2"/>
        <w:rPr>
          <w:rFonts w:eastAsiaTheme="minorEastAsia"/>
          <w:color w:val="auto"/>
          <w:kern w:val="2"/>
          <w:sz w:val="24"/>
          <w:szCs w:val="24"/>
          <w:lang w:val="en-US" w:eastAsia="nl-NL"/>
          <w14:ligatures w14:val="standardContextual"/>
        </w:rPr>
      </w:pPr>
      <w:r w:rsidRPr="00D74326">
        <w:t>2.1.</w:t>
      </w:r>
      <w:r w:rsidRPr="004F23D8">
        <w:rPr>
          <w:rFonts w:eastAsiaTheme="minorEastAsia"/>
          <w:color w:val="auto"/>
          <w:kern w:val="2"/>
          <w:sz w:val="24"/>
          <w:szCs w:val="24"/>
          <w:lang w:val="en-US" w:eastAsia="nl-NL"/>
          <w14:ligatures w14:val="standardContextual"/>
        </w:rPr>
        <w:tab/>
      </w:r>
      <w:r>
        <w:t>Introduction</w:t>
      </w:r>
      <w:r>
        <w:tab/>
      </w:r>
      <w:r>
        <w:fldChar w:fldCharType="begin"/>
      </w:r>
      <w:r>
        <w:instrText xml:space="preserve"> PAGEREF _Toc176790074 \h </w:instrText>
      </w:r>
      <w:r>
        <w:fldChar w:fldCharType="separate"/>
      </w:r>
      <w:r>
        <w:t>11</w:t>
      </w:r>
      <w:r>
        <w:fldChar w:fldCharType="end"/>
      </w:r>
    </w:p>
    <w:p w14:paraId="05E7AEA2" w14:textId="03D7D0B0" w:rsidR="004F23D8" w:rsidRPr="004F23D8" w:rsidRDefault="004F23D8">
      <w:pPr>
        <w:pStyle w:val="Inhopg2"/>
        <w:rPr>
          <w:rFonts w:eastAsiaTheme="minorEastAsia"/>
          <w:color w:val="auto"/>
          <w:kern w:val="2"/>
          <w:sz w:val="24"/>
          <w:szCs w:val="24"/>
          <w:lang w:val="en-US" w:eastAsia="nl-NL"/>
          <w14:ligatures w14:val="standardContextual"/>
        </w:rPr>
      </w:pPr>
      <w:r w:rsidRPr="00D74326">
        <w:t>2.2.</w:t>
      </w:r>
      <w:r w:rsidRPr="004F23D8">
        <w:rPr>
          <w:rFonts w:eastAsiaTheme="minorEastAsia"/>
          <w:color w:val="auto"/>
          <w:kern w:val="2"/>
          <w:sz w:val="24"/>
          <w:szCs w:val="24"/>
          <w:lang w:val="en-US" w:eastAsia="nl-NL"/>
          <w14:ligatures w14:val="standardContextual"/>
        </w:rPr>
        <w:tab/>
      </w:r>
      <w:r>
        <w:t>Product specification</w:t>
      </w:r>
      <w:r>
        <w:tab/>
      </w:r>
      <w:r>
        <w:fldChar w:fldCharType="begin"/>
      </w:r>
      <w:r>
        <w:instrText xml:space="preserve"> PAGEREF _Toc176790075 \h </w:instrText>
      </w:r>
      <w:r>
        <w:fldChar w:fldCharType="separate"/>
      </w:r>
      <w:r>
        <w:t>11</w:t>
      </w:r>
      <w:r>
        <w:fldChar w:fldCharType="end"/>
      </w:r>
    </w:p>
    <w:p w14:paraId="24233D71" w14:textId="20811614" w:rsidR="004F23D8" w:rsidRPr="004F23D8" w:rsidRDefault="004F23D8">
      <w:pPr>
        <w:pStyle w:val="Inhopg2"/>
        <w:rPr>
          <w:rFonts w:eastAsiaTheme="minorEastAsia"/>
          <w:color w:val="auto"/>
          <w:kern w:val="2"/>
          <w:sz w:val="24"/>
          <w:szCs w:val="24"/>
          <w:lang w:val="en-US" w:eastAsia="nl-NL"/>
          <w14:ligatures w14:val="standardContextual"/>
        </w:rPr>
      </w:pPr>
      <w:r w:rsidRPr="00D74326">
        <w:t>2.3.</w:t>
      </w:r>
      <w:r w:rsidRPr="004F23D8">
        <w:rPr>
          <w:rFonts w:eastAsiaTheme="minorEastAsia"/>
          <w:color w:val="auto"/>
          <w:kern w:val="2"/>
          <w:sz w:val="24"/>
          <w:szCs w:val="24"/>
          <w:lang w:val="en-US" w:eastAsia="nl-NL"/>
          <w14:ligatures w14:val="standardContextual"/>
        </w:rPr>
        <w:tab/>
      </w:r>
      <w:r>
        <w:t>Product specification template</w:t>
      </w:r>
      <w:r>
        <w:tab/>
      </w:r>
      <w:r>
        <w:fldChar w:fldCharType="begin"/>
      </w:r>
      <w:r>
        <w:instrText xml:space="preserve"> PAGEREF _Toc176790076 \h </w:instrText>
      </w:r>
      <w:r>
        <w:fldChar w:fldCharType="separate"/>
      </w:r>
      <w:r>
        <w:t>11</w:t>
      </w:r>
      <w:r>
        <w:fldChar w:fldCharType="end"/>
      </w:r>
    </w:p>
    <w:p w14:paraId="76F8E18D" w14:textId="4D6B8FDC" w:rsidR="004F23D8" w:rsidRPr="004F23D8" w:rsidRDefault="004F23D8">
      <w:pPr>
        <w:pStyle w:val="Inhopg2"/>
        <w:rPr>
          <w:rFonts w:eastAsiaTheme="minorEastAsia"/>
          <w:color w:val="auto"/>
          <w:kern w:val="2"/>
          <w:sz w:val="24"/>
          <w:szCs w:val="24"/>
          <w:lang w:val="en-US" w:eastAsia="nl-NL"/>
          <w14:ligatures w14:val="standardContextual"/>
        </w:rPr>
      </w:pPr>
      <w:r w:rsidRPr="00D74326">
        <w:t>2.4.</w:t>
      </w:r>
      <w:r w:rsidRPr="004F23D8">
        <w:rPr>
          <w:rFonts w:eastAsiaTheme="minorEastAsia"/>
          <w:color w:val="auto"/>
          <w:kern w:val="2"/>
          <w:sz w:val="24"/>
          <w:szCs w:val="24"/>
          <w:lang w:val="en-US" w:eastAsia="nl-NL"/>
          <w14:ligatures w14:val="standardContextual"/>
        </w:rPr>
        <w:tab/>
      </w:r>
      <w:r>
        <w:t>Concepts used in a product specification</w:t>
      </w:r>
      <w:r>
        <w:tab/>
      </w:r>
      <w:r>
        <w:fldChar w:fldCharType="begin"/>
      </w:r>
      <w:r>
        <w:instrText xml:space="preserve"> PAGEREF _Toc176790077 \h </w:instrText>
      </w:r>
      <w:r>
        <w:fldChar w:fldCharType="separate"/>
      </w:r>
      <w:r>
        <w:t>11</w:t>
      </w:r>
      <w:r>
        <w:fldChar w:fldCharType="end"/>
      </w:r>
    </w:p>
    <w:p w14:paraId="44F1E5B1" w14:textId="1650A336" w:rsidR="004F23D8" w:rsidRPr="004F23D8" w:rsidRDefault="004F23D8">
      <w:pPr>
        <w:pStyle w:val="Inhopg3"/>
        <w:tabs>
          <w:tab w:val="left" w:pos="1134"/>
          <w:tab w:val="right" w:leader="dot" w:pos="10195"/>
        </w:tabs>
        <w:rPr>
          <w:rFonts w:eastAsiaTheme="minorEastAsia"/>
          <w:noProof/>
          <w:kern w:val="2"/>
          <w:sz w:val="24"/>
          <w:szCs w:val="24"/>
          <w:lang w:val="en-US" w:eastAsia="nl-NL"/>
          <w14:ligatures w14:val="standardContextual"/>
        </w:rPr>
      </w:pPr>
      <w:r w:rsidRPr="00D74326">
        <w:rPr>
          <w:noProof/>
        </w:rPr>
        <w:t>2.4.1.</w:t>
      </w:r>
      <w:r w:rsidRPr="004F23D8">
        <w:rPr>
          <w:rFonts w:eastAsiaTheme="minorEastAsia"/>
          <w:noProof/>
          <w:kern w:val="2"/>
          <w:sz w:val="24"/>
          <w:szCs w:val="24"/>
          <w:lang w:val="en-US" w:eastAsia="nl-NL"/>
          <w14:ligatures w14:val="standardContextual"/>
        </w:rPr>
        <w:tab/>
      </w:r>
      <w:r>
        <w:rPr>
          <w:noProof/>
        </w:rPr>
        <w:t>Unified Modelling Language</w:t>
      </w:r>
      <w:r>
        <w:rPr>
          <w:noProof/>
        </w:rPr>
        <w:tab/>
      </w:r>
      <w:r>
        <w:rPr>
          <w:noProof/>
        </w:rPr>
        <w:fldChar w:fldCharType="begin"/>
      </w:r>
      <w:r>
        <w:rPr>
          <w:noProof/>
        </w:rPr>
        <w:instrText xml:space="preserve"> PAGEREF _Toc176790078 \h </w:instrText>
      </w:r>
      <w:r>
        <w:rPr>
          <w:noProof/>
        </w:rPr>
      </w:r>
      <w:r>
        <w:rPr>
          <w:noProof/>
        </w:rPr>
        <w:fldChar w:fldCharType="separate"/>
      </w:r>
      <w:r>
        <w:rPr>
          <w:noProof/>
        </w:rPr>
        <w:t>12</w:t>
      </w:r>
      <w:r>
        <w:rPr>
          <w:noProof/>
        </w:rPr>
        <w:fldChar w:fldCharType="end"/>
      </w:r>
    </w:p>
    <w:p w14:paraId="0F05A0BA" w14:textId="126CBB29" w:rsidR="004F23D8" w:rsidRPr="004F23D8" w:rsidRDefault="004F23D8">
      <w:pPr>
        <w:pStyle w:val="Inhopg3"/>
        <w:tabs>
          <w:tab w:val="left" w:pos="1134"/>
          <w:tab w:val="right" w:leader="dot" w:pos="10195"/>
        </w:tabs>
        <w:rPr>
          <w:rFonts w:eastAsiaTheme="minorEastAsia"/>
          <w:noProof/>
          <w:kern w:val="2"/>
          <w:sz w:val="24"/>
          <w:szCs w:val="24"/>
          <w:lang w:val="en-US" w:eastAsia="nl-NL"/>
          <w14:ligatures w14:val="standardContextual"/>
        </w:rPr>
      </w:pPr>
      <w:r w:rsidRPr="00D74326">
        <w:rPr>
          <w:noProof/>
        </w:rPr>
        <w:t>2.4.2.</w:t>
      </w:r>
      <w:r w:rsidRPr="004F23D8">
        <w:rPr>
          <w:rFonts w:eastAsiaTheme="minorEastAsia"/>
          <w:noProof/>
          <w:kern w:val="2"/>
          <w:sz w:val="24"/>
          <w:szCs w:val="24"/>
          <w:lang w:val="en-US" w:eastAsia="nl-NL"/>
          <w14:ligatures w14:val="standardContextual"/>
        </w:rPr>
        <w:tab/>
      </w:r>
      <w:r>
        <w:rPr>
          <w:noProof/>
        </w:rPr>
        <w:t>Application Schema</w:t>
      </w:r>
      <w:r>
        <w:rPr>
          <w:noProof/>
        </w:rPr>
        <w:tab/>
      </w:r>
      <w:r>
        <w:rPr>
          <w:noProof/>
        </w:rPr>
        <w:fldChar w:fldCharType="begin"/>
      </w:r>
      <w:r>
        <w:rPr>
          <w:noProof/>
        </w:rPr>
        <w:instrText xml:space="preserve"> PAGEREF _Toc176790079 \h </w:instrText>
      </w:r>
      <w:r>
        <w:rPr>
          <w:noProof/>
        </w:rPr>
      </w:r>
      <w:r>
        <w:rPr>
          <w:noProof/>
        </w:rPr>
        <w:fldChar w:fldCharType="separate"/>
      </w:r>
      <w:r>
        <w:rPr>
          <w:noProof/>
        </w:rPr>
        <w:t>12</w:t>
      </w:r>
      <w:r>
        <w:rPr>
          <w:noProof/>
        </w:rPr>
        <w:fldChar w:fldCharType="end"/>
      </w:r>
    </w:p>
    <w:p w14:paraId="65F3C8D9" w14:textId="305933B0" w:rsidR="004F23D8" w:rsidRPr="004F23D8" w:rsidRDefault="004F23D8">
      <w:pPr>
        <w:pStyle w:val="Inhopg3"/>
        <w:tabs>
          <w:tab w:val="left" w:pos="1134"/>
          <w:tab w:val="right" w:leader="dot" w:pos="10195"/>
        </w:tabs>
        <w:rPr>
          <w:rFonts w:eastAsiaTheme="minorEastAsia"/>
          <w:noProof/>
          <w:kern w:val="2"/>
          <w:sz w:val="24"/>
          <w:szCs w:val="24"/>
          <w:lang w:val="en-US" w:eastAsia="nl-NL"/>
          <w14:ligatures w14:val="standardContextual"/>
        </w:rPr>
      </w:pPr>
      <w:r w:rsidRPr="00D74326">
        <w:rPr>
          <w:noProof/>
        </w:rPr>
        <w:t>2.4.3.</w:t>
      </w:r>
      <w:r w:rsidRPr="004F23D8">
        <w:rPr>
          <w:rFonts w:eastAsiaTheme="minorEastAsia"/>
          <w:noProof/>
          <w:kern w:val="2"/>
          <w:sz w:val="24"/>
          <w:szCs w:val="24"/>
          <w:lang w:val="en-US" w:eastAsia="nl-NL"/>
          <w14:ligatures w14:val="standardContextual"/>
        </w:rPr>
        <w:tab/>
      </w:r>
      <w:r>
        <w:rPr>
          <w:noProof/>
        </w:rPr>
        <w:t>General Feature Model</w:t>
      </w:r>
      <w:r>
        <w:rPr>
          <w:noProof/>
        </w:rPr>
        <w:tab/>
      </w:r>
      <w:r>
        <w:rPr>
          <w:noProof/>
        </w:rPr>
        <w:fldChar w:fldCharType="begin"/>
      </w:r>
      <w:r>
        <w:rPr>
          <w:noProof/>
        </w:rPr>
        <w:instrText xml:space="preserve"> PAGEREF _Toc176790080 \h </w:instrText>
      </w:r>
      <w:r>
        <w:rPr>
          <w:noProof/>
        </w:rPr>
      </w:r>
      <w:r>
        <w:rPr>
          <w:noProof/>
        </w:rPr>
        <w:fldChar w:fldCharType="separate"/>
      </w:r>
      <w:r>
        <w:rPr>
          <w:noProof/>
        </w:rPr>
        <w:t>13</w:t>
      </w:r>
      <w:r>
        <w:rPr>
          <w:noProof/>
        </w:rPr>
        <w:fldChar w:fldCharType="end"/>
      </w:r>
    </w:p>
    <w:p w14:paraId="546D1F65" w14:textId="46C5BDC7" w:rsidR="004F23D8" w:rsidRPr="004F23D8" w:rsidRDefault="004F23D8">
      <w:pPr>
        <w:pStyle w:val="Inhopg3"/>
        <w:tabs>
          <w:tab w:val="left" w:pos="1134"/>
          <w:tab w:val="right" w:leader="dot" w:pos="10195"/>
        </w:tabs>
        <w:rPr>
          <w:rFonts w:eastAsiaTheme="minorEastAsia"/>
          <w:noProof/>
          <w:kern w:val="2"/>
          <w:sz w:val="24"/>
          <w:szCs w:val="24"/>
          <w:lang w:val="en-US" w:eastAsia="nl-NL"/>
          <w14:ligatures w14:val="standardContextual"/>
        </w:rPr>
      </w:pPr>
      <w:r w:rsidRPr="00D74326">
        <w:rPr>
          <w:noProof/>
        </w:rPr>
        <w:t>2.4.4.</w:t>
      </w:r>
      <w:r w:rsidRPr="004F23D8">
        <w:rPr>
          <w:rFonts w:eastAsiaTheme="minorEastAsia"/>
          <w:noProof/>
          <w:kern w:val="2"/>
          <w:sz w:val="24"/>
          <w:szCs w:val="24"/>
          <w:lang w:val="en-US" w:eastAsia="nl-NL"/>
          <w14:ligatures w14:val="standardContextual"/>
        </w:rPr>
        <w:tab/>
      </w:r>
      <w:r>
        <w:rPr>
          <w:noProof/>
        </w:rPr>
        <w:t>Attribute types</w:t>
      </w:r>
      <w:r>
        <w:rPr>
          <w:noProof/>
        </w:rPr>
        <w:tab/>
      </w:r>
      <w:r>
        <w:rPr>
          <w:noProof/>
        </w:rPr>
        <w:fldChar w:fldCharType="begin"/>
      </w:r>
      <w:r>
        <w:rPr>
          <w:noProof/>
        </w:rPr>
        <w:instrText xml:space="preserve"> PAGEREF _Toc176790081 \h </w:instrText>
      </w:r>
      <w:r>
        <w:rPr>
          <w:noProof/>
        </w:rPr>
      </w:r>
      <w:r>
        <w:rPr>
          <w:noProof/>
        </w:rPr>
        <w:fldChar w:fldCharType="separate"/>
      </w:r>
      <w:r>
        <w:rPr>
          <w:noProof/>
        </w:rPr>
        <w:t>13</w:t>
      </w:r>
      <w:r>
        <w:rPr>
          <w:noProof/>
        </w:rPr>
        <w:fldChar w:fldCharType="end"/>
      </w:r>
    </w:p>
    <w:p w14:paraId="795A5B7A" w14:textId="6F658340" w:rsidR="004F23D8" w:rsidRPr="004F23D8" w:rsidRDefault="004F23D8">
      <w:pPr>
        <w:pStyle w:val="Inhopg3"/>
        <w:tabs>
          <w:tab w:val="left" w:pos="1134"/>
          <w:tab w:val="right" w:leader="dot" w:pos="10195"/>
        </w:tabs>
        <w:rPr>
          <w:rFonts w:eastAsiaTheme="minorEastAsia"/>
          <w:noProof/>
          <w:kern w:val="2"/>
          <w:sz w:val="24"/>
          <w:szCs w:val="24"/>
          <w:lang w:val="en-US" w:eastAsia="nl-NL"/>
          <w14:ligatures w14:val="standardContextual"/>
        </w:rPr>
      </w:pPr>
      <w:r w:rsidRPr="00D74326">
        <w:rPr>
          <w:noProof/>
        </w:rPr>
        <w:t>2.4.5.</w:t>
      </w:r>
      <w:r w:rsidRPr="004F23D8">
        <w:rPr>
          <w:rFonts w:eastAsiaTheme="minorEastAsia"/>
          <w:noProof/>
          <w:kern w:val="2"/>
          <w:sz w:val="24"/>
          <w:szCs w:val="24"/>
          <w:lang w:val="en-US" w:eastAsia="nl-NL"/>
          <w14:ligatures w14:val="standardContextual"/>
        </w:rPr>
        <w:tab/>
      </w:r>
      <w:r>
        <w:rPr>
          <w:noProof/>
        </w:rPr>
        <w:t>Geometry types</w:t>
      </w:r>
      <w:r>
        <w:rPr>
          <w:noProof/>
        </w:rPr>
        <w:tab/>
      </w:r>
      <w:r>
        <w:rPr>
          <w:noProof/>
        </w:rPr>
        <w:fldChar w:fldCharType="begin"/>
      </w:r>
      <w:r>
        <w:rPr>
          <w:noProof/>
        </w:rPr>
        <w:instrText xml:space="preserve"> PAGEREF _Toc176790082 \h </w:instrText>
      </w:r>
      <w:r>
        <w:rPr>
          <w:noProof/>
        </w:rPr>
      </w:r>
      <w:r>
        <w:rPr>
          <w:noProof/>
        </w:rPr>
        <w:fldChar w:fldCharType="separate"/>
      </w:r>
      <w:r>
        <w:rPr>
          <w:noProof/>
        </w:rPr>
        <w:t>13</w:t>
      </w:r>
      <w:r>
        <w:rPr>
          <w:noProof/>
        </w:rPr>
        <w:fldChar w:fldCharType="end"/>
      </w:r>
    </w:p>
    <w:p w14:paraId="1A7445D8" w14:textId="70EB6C55" w:rsidR="004F23D8" w:rsidRPr="004F23D8" w:rsidRDefault="004F23D8">
      <w:pPr>
        <w:pStyle w:val="Inhopg1"/>
        <w:rPr>
          <w:rFonts w:eastAsiaTheme="minorEastAsia"/>
          <w:b w:val="0"/>
          <w:color w:val="auto"/>
          <w:kern w:val="2"/>
          <w:sz w:val="24"/>
          <w:szCs w:val="24"/>
          <w:lang w:val="en-US" w:eastAsia="nl-NL"/>
          <w14:ligatures w14:val="standardContextual"/>
        </w:rPr>
      </w:pPr>
      <w:r w:rsidRPr="00D74326">
        <w:t>3.</w:t>
      </w:r>
      <w:r w:rsidRPr="004F23D8">
        <w:rPr>
          <w:rFonts w:eastAsiaTheme="minorEastAsia"/>
          <w:b w:val="0"/>
          <w:color w:val="auto"/>
          <w:kern w:val="2"/>
          <w:sz w:val="24"/>
          <w:szCs w:val="24"/>
          <w:lang w:val="en-US" w:eastAsia="nl-NL"/>
          <w14:ligatures w14:val="standardContextual"/>
        </w:rPr>
        <w:tab/>
      </w:r>
      <w:r w:rsidRPr="00D74326">
        <w:t>EXAMPLES OF THE PRODUCT SPECIFICATION PROCESS</w:t>
      </w:r>
      <w:r>
        <w:tab/>
      </w:r>
      <w:r>
        <w:fldChar w:fldCharType="begin"/>
      </w:r>
      <w:r>
        <w:instrText xml:space="preserve"> PAGEREF _Toc176790083 \h </w:instrText>
      </w:r>
      <w:r>
        <w:fldChar w:fldCharType="separate"/>
      </w:r>
      <w:r>
        <w:t>13</w:t>
      </w:r>
      <w:r>
        <w:fldChar w:fldCharType="end"/>
      </w:r>
    </w:p>
    <w:p w14:paraId="79A81FF2" w14:textId="232C91EA" w:rsidR="004F23D8" w:rsidRPr="004F23D8" w:rsidRDefault="004F23D8">
      <w:pPr>
        <w:pStyle w:val="Inhopg2"/>
        <w:rPr>
          <w:rFonts w:eastAsiaTheme="minorEastAsia"/>
          <w:color w:val="auto"/>
          <w:kern w:val="2"/>
          <w:sz w:val="24"/>
          <w:szCs w:val="24"/>
          <w:lang w:val="en-US" w:eastAsia="nl-NL"/>
          <w14:ligatures w14:val="standardContextual"/>
        </w:rPr>
      </w:pPr>
      <w:r w:rsidRPr="00D74326">
        <w:t>3.1.</w:t>
      </w:r>
      <w:r w:rsidRPr="004F23D8">
        <w:rPr>
          <w:rFonts w:eastAsiaTheme="minorEastAsia"/>
          <w:color w:val="auto"/>
          <w:kern w:val="2"/>
          <w:sz w:val="24"/>
          <w:szCs w:val="24"/>
          <w:lang w:val="en-US" w:eastAsia="nl-NL"/>
          <w14:ligatures w14:val="standardContextual"/>
        </w:rPr>
        <w:tab/>
      </w:r>
      <w:r>
        <w:t>Conceptual Viewpoint</w:t>
      </w:r>
      <w:r>
        <w:tab/>
      </w:r>
      <w:r>
        <w:fldChar w:fldCharType="begin"/>
      </w:r>
      <w:r>
        <w:instrText xml:space="preserve"> PAGEREF _Toc176790084 \h </w:instrText>
      </w:r>
      <w:r>
        <w:fldChar w:fldCharType="separate"/>
      </w:r>
      <w:r>
        <w:t>13</w:t>
      </w:r>
      <w:r>
        <w:fldChar w:fldCharType="end"/>
      </w:r>
    </w:p>
    <w:p w14:paraId="41DE74C2" w14:textId="24380BA5" w:rsidR="004F23D8" w:rsidRPr="004F23D8" w:rsidRDefault="004F23D8">
      <w:pPr>
        <w:pStyle w:val="Inhopg3"/>
        <w:tabs>
          <w:tab w:val="left" w:pos="1134"/>
          <w:tab w:val="right" w:leader="dot" w:pos="10195"/>
        </w:tabs>
        <w:rPr>
          <w:rFonts w:eastAsiaTheme="minorEastAsia"/>
          <w:noProof/>
          <w:kern w:val="2"/>
          <w:sz w:val="24"/>
          <w:szCs w:val="24"/>
          <w:lang w:val="en-US" w:eastAsia="nl-NL"/>
          <w14:ligatures w14:val="standardContextual"/>
        </w:rPr>
      </w:pPr>
      <w:r w:rsidRPr="00D74326">
        <w:rPr>
          <w:noProof/>
        </w:rPr>
        <w:t>3.1.1.</w:t>
      </w:r>
      <w:r w:rsidRPr="004F23D8">
        <w:rPr>
          <w:rFonts w:eastAsiaTheme="minorEastAsia"/>
          <w:noProof/>
          <w:kern w:val="2"/>
          <w:sz w:val="24"/>
          <w:szCs w:val="24"/>
          <w:lang w:val="en-US" w:eastAsia="nl-NL"/>
          <w14:ligatures w14:val="standardContextual"/>
        </w:rPr>
        <w:tab/>
      </w:r>
      <w:r>
        <w:rPr>
          <w:noProof/>
        </w:rPr>
        <w:t>Key Steps</w:t>
      </w:r>
      <w:r>
        <w:rPr>
          <w:noProof/>
        </w:rPr>
        <w:tab/>
      </w:r>
      <w:r>
        <w:rPr>
          <w:noProof/>
        </w:rPr>
        <w:fldChar w:fldCharType="begin"/>
      </w:r>
      <w:r>
        <w:rPr>
          <w:noProof/>
        </w:rPr>
        <w:instrText xml:space="preserve"> PAGEREF _Toc176790085 \h </w:instrText>
      </w:r>
      <w:r>
        <w:rPr>
          <w:noProof/>
        </w:rPr>
      </w:r>
      <w:r>
        <w:rPr>
          <w:noProof/>
        </w:rPr>
        <w:fldChar w:fldCharType="separate"/>
      </w:r>
      <w:r>
        <w:rPr>
          <w:noProof/>
        </w:rPr>
        <w:t>16</w:t>
      </w:r>
      <w:r>
        <w:rPr>
          <w:noProof/>
        </w:rPr>
        <w:fldChar w:fldCharType="end"/>
      </w:r>
    </w:p>
    <w:p w14:paraId="0E321B69" w14:textId="19A9C8E3" w:rsidR="004F23D8" w:rsidRPr="004F23D8" w:rsidRDefault="004F23D8">
      <w:pPr>
        <w:pStyle w:val="Inhopg2"/>
        <w:rPr>
          <w:rFonts w:eastAsiaTheme="minorEastAsia"/>
          <w:color w:val="auto"/>
          <w:kern w:val="2"/>
          <w:sz w:val="24"/>
          <w:szCs w:val="24"/>
          <w:lang w:val="en-US" w:eastAsia="nl-NL"/>
          <w14:ligatures w14:val="standardContextual"/>
        </w:rPr>
      </w:pPr>
      <w:r w:rsidRPr="00D74326">
        <w:t>3.2.</w:t>
      </w:r>
      <w:r w:rsidRPr="004F23D8">
        <w:rPr>
          <w:rFonts w:eastAsiaTheme="minorEastAsia"/>
          <w:color w:val="auto"/>
          <w:kern w:val="2"/>
          <w:sz w:val="24"/>
          <w:szCs w:val="24"/>
          <w:lang w:val="en-US" w:eastAsia="nl-NL"/>
          <w14:ligatures w14:val="standardContextual"/>
        </w:rPr>
        <w:tab/>
      </w:r>
      <w:r>
        <w:t>Example product specification for AtoN management data</w:t>
      </w:r>
      <w:r>
        <w:tab/>
      </w:r>
      <w:r>
        <w:fldChar w:fldCharType="begin"/>
      </w:r>
      <w:r>
        <w:instrText xml:space="preserve"> PAGEREF _Toc176790086 \h </w:instrText>
      </w:r>
      <w:r>
        <w:fldChar w:fldCharType="separate"/>
      </w:r>
      <w:r>
        <w:t>19</w:t>
      </w:r>
      <w:r>
        <w:fldChar w:fldCharType="end"/>
      </w:r>
    </w:p>
    <w:p w14:paraId="335231F5" w14:textId="5C4BE9FA" w:rsidR="004F23D8" w:rsidRPr="004F23D8" w:rsidRDefault="004F23D8">
      <w:pPr>
        <w:pStyle w:val="Inhopg3"/>
        <w:tabs>
          <w:tab w:val="left" w:pos="1134"/>
          <w:tab w:val="right" w:leader="dot" w:pos="10195"/>
        </w:tabs>
        <w:rPr>
          <w:rFonts w:eastAsiaTheme="minorEastAsia"/>
          <w:noProof/>
          <w:kern w:val="2"/>
          <w:sz w:val="24"/>
          <w:szCs w:val="24"/>
          <w:lang w:val="en-US" w:eastAsia="nl-NL"/>
          <w14:ligatures w14:val="standardContextual"/>
        </w:rPr>
      </w:pPr>
      <w:r w:rsidRPr="00D74326">
        <w:rPr>
          <w:noProof/>
        </w:rPr>
        <w:t>3.2.1.</w:t>
      </w:r>
      <w:r w:rsidRPr="004F23D8">
        <w:rPr>
          <w:rFonts w:eastAsiaTheme="minorEastAsia"/>
          <w:noProof/>
          <w:kern w:val="2"/>
          <w:sz w:val="24"/>
          <w:szCs w:val="24"/>
          <w:lang w:val="en-US" w:eastAsia="nl-NL"/>
          <w14:ligatures w14:val="standardContextual"/>
        </w:rPr>
        <w:tab/>
      </w:r>
      <w:r>
        <w:rPr>
          <w:noProof/>
        </w:rPr>
        <w:t>Steps followed</w:t>
      </w:r>
      <w:r>
        <w:rPr>
          <w:noProof/>
        </w:rPr>
        <w:tab/>
      </w:r>
      <w:r>
        <w:rPr>
          <w:noProof/>
        </w:rPr>
        <w:fldChar w:fldCharType="begin"/>
      </w:r>
      <w:r>
        <w:rPr>
          <w:noProof/>
        </w:rPr>
        <w:instrText xml:space="preserve"> PAGEREF _Toc176790087 \h </w:instrText>
      </w:r>
      <w:r>
        <w:rPr>
          <w:noProof/>
        </w:rPr>
      </w:r>
      <w:r>
        <w:rPr>
          <w:noProof/>
        </w:rPr>
        <w:fldChar w:fldCharType="separate"/>
      </w:r>
      <w:r>
        <w:rPr>
          <w:noProof/>
        </w:rPr>
        <w:t>19</w:t>
      </w:r>
      <w:r>
        <w:rPr>
          <w:noProof/>
        </w:rPr>
        <w:fldChar w:fldCharType="end"/>
      </w:r>
    </w:p>
    <w:p w14:paraId="73536149" w14:textId="7313D9E6" w:rsidR="004F23D8" w:rsidRPr="004F23D8" w:rsidRDefault="004F23D8">
      <w:pPr>
        <w:pStyle w:val="Inhopg1"/>
        <w:rPr>
          <w:rFonts w:eastAsiaTheme="minorEastAsia"/>
          <w:b w:val="0"/>
          <w:color w:val="auto"/>
          <w:kern w:val="2"/>
          <w:sz w:val="24"/>
          <w:szCs w:val="24"/>
          <w:lang w:val="en-US" w:eastAsia="nl-NL"/>
          <w14:ligatures w14:val="standardContextual"/>
        </w:rPr>
      </w:pPr>
      <w:r w:rsidRPr="00D74326">
        <w:t>4.</w:t>
      </w:r>
      <w:r w:rsidRPr="004F23D8">
        <w:rPr>
          <w:rFonts w:eastAsiaTheme="minorEastAsia"/>
          <w:b w:val="0"/>
          <w:color w:val="auto"/>
          <w:kern w:val="2"/>
          <w:sz w:val="24"/>
          <w:szCs w:val="24"/>
          <w:lang w:val="en-US" w:eastAsia="nl-NL"/>
          <w14:ligatures w14:val="standardContextual"/>
        </w:rPr>
        <w:tab/>
      </w:r>
      <w:r w:rsidRPr="00D74326">
        <w:t>IALA PRODUCT SPECIFICATION PROCESS</w:t>
      </w:r>
      <w:r>
        <w:tab/>
      </w:r>
      <w:r>
        <w:fldChar w:fldCharType="begin"/>
      </w:r>
      <w:r>
        <w:instrText xml:space="preserve"> PAGEREF _Toc176790088 \h </w:instrText>
      </w:r>
      <w:r>
        <w:fldChar w:fldCharType="separate"/>
      </w:r>
      <w:r>
        <w:t>22</w:t>
      </w:r>
      <w:r>
        <w:fldChar w:fldCharType="end"/>
      </w:r>
    </w:p>
    <w:p w14:paraId="60C83331" w14:textId="04D77DAA" w:rsidR="004F23D8" w:rsidRDefault="004F23D8">
      <w:pPr>
        <w:pStyle w:val="Inhopg1"/>
        <w:rPr>
          <w:rFonts w:eastAsiaTheme="minorEastAsia"/>
          <w:b w:val="0"/>
          <w:color w:val="auto"/>
          <w:kern w:val="2"/>
          <w:sz w:val="24"/>
          <w:szCs w:val="24"/>
          <w:lang w:val="nl-NL" w:eastAsia="nl-NL"/>
          <w14:ligatures w14:val="standardContextual"/>
        </w:rPr>
      </w:pPr>
      <w:r w:rsidRPr="00D74326">
        <w:t>5.</w:t>
      </w:r>
      <w:r>
        <w:rPr>
          <w:rFonts w:eastAsiaTheme="minorEastAsia"/>
          <w:b w:val="0"/>
          <w:color w:val="auto"/>
          <w:kern w:val="2"/>
          <w:sz w:val="24"/>
          <w:szCs w:val="24"/>
          <w:lang w:val="nl-NL" w:eastAsia="nl-NL"/>
          <w14:ligatures w14:val="standardContextual"/>
        </w:rPr>
        <w:tab/>
      </w:r>
      <w:r w:rsidRPr="00D74326">
        <w:t>ACRONYMS</w:t>
      </w:r>
      <w:r>
        <w:tab/>
      </w:r>
      <w:r>
        <w:fldChar w:fldCharType="begin"/>
      </w:r>
      <w:r>
        <w:instrText xml:space="preserve"> PAGEREF _Toc176790089 \h </w:instrText>
      </w:r>
      <w:r>
        <w:fldChar w:fldCharType="separate"/>
      </w:r>
      <w:r>
        <w:t>25</w:t>
      </w:r>
      <w:r>
        <w:fldChar w:fldCharType="end"/>
      </w:r>
    </w:p>
    <w:p w14:paraId="7B60BA6F" w14:textId="7F57CDED" w:rsidR="004F23D8" w:rsidRDefault="004F23D8">
      <w:pPr>
        <w:pStyle w:val="Inhopg1"/>
        <w:rPr>
          <w:rFonts w:eastAsiaTheme="minorEastAsia"/>
          <w:b w:val="0"/>
          <w:color w:val="auto"/>
          <w:kern w:val="2"/>
          <w:sz w:val="24"/>
          <w:szCs w:val="24"/>
          <w:lang w:val="nl-NL" w:eastAsia="nl-NL"/>
          <w14:ligatures w14:val="standardContextual"/>
        </w:rPr>
      </w:pPr>
      <w:r w:rsidRPr="00D74326">
        <w:t>6.</w:t>
      </w:r>
      <w:r>
        <w:rPr>
          <w:rFonts w:eastAsiaTheme="minorEastAsia"/>
          <w:b w:val="0"/>
          <w:color w:val="auto"/>
          <w:kern w:val="2"/>
          <w:sz w:val="24"/>
          <w:szCs w:val="24"/>
          <w:lang w:val="nl-NL" w:eastAsia="nl-NL"/>
          <w14:ligatures w14:val="standardContextual"/>
        </w:rPr>
        <w:tab/>
      </w:r>
      <w:r w:rsidRPr="00D74326">
        <w:t>REFERENCES</w:t>
      </w:r>
      <w:r>
        <w:tab/>
      </w:r>
      <w:r>
        <w:fldChar w:fldCharType="begin"/>
      </w:r>
      <w:r>
        <w:instrText xml:space="preserve"> PAGEREF _Toc176790090 \h </w:instrText>
      </w:r>
      <w:r>
        <w:fldChar w:fldCharType="separate"/>
      </w:r>
      <w:r>
        <w:t>26</w:t>
      </w:r>
      <w:r>
        <w:fldChar w:fldCharType="end"/>
      </w:r>
    </w:p>
    <w:p w14:paraId="66194D0F" w14:textId="48DD3A25" w:rsidR="00642025" w:rsidRPr="008D2AE6" w:rsidRDefault="004A4EC4" w:rsidP="0093492E">
      <w:pPr>
        <w:rPr>
          <w:b/>
          <w:color w:val="00558C" w:themeColor="accent1"/>
          <w:sz w:val="22"/>
        </w:rPr>
      </w:pPr>
      <w:r w:rsidRPr="008D2AE6">
        <w:rPr>
          <w:rFonts w:eastAsia="Times New Roman" w:cs="Times New Roman"/>
          <w:b/>
          <w:color w:val="00558C" w:themeColor="accent1"/>
          <w:sz w:val="22"/>
          <w:szCs w:val="20"/>
        </w:rPr>
        <w:fldChar w:fldCharType="end"/>
      </w:r>
    </w:p>
    <w:p w14:paraId="1A1D709F" w14:textId="77777777" w:rsidR="008D2AE6" w:rsidRPr="008D2AE6" w:rsidRDefault="008D2AE6">
      <w:pPr>
        <w:spacing w:after="200" w:line="276" w:lineRule="auto"/>
        <w:rPr>
          <w:b/>
          <w:color w:val="009FE3" w:themeColor="accent2"/>
          <w:sz w:val="40"/>
          <w:szCs w:val="40"/>
        </w:rPr>
      </w:pPr>
      <w:r w:rsidRPr="008D2AE6">
        <w:br w:type="page"/>
      </w:r>
    </w:p>
    <w:p w14:paraId="001C0AD5" w14:textId="239805A6" w:rsidR="0078486B" w:rsidRPr="008D2AE6" w:rsidRDefault="002F265A" w:rsidP="00C9558A">
      <w:pPr>
        <w:pStyle w:val="ListofFigures"/>
      </w:pPr>
      <w:r w:rsidRPr="008D2AE6">
        <w:lastRenderedPageBreak/>
        <w:t>List of Tables</w:t>
      </w:r>
    </w:p>
    <w:p w14:paraId="4B5F3237" w14:textId="77777777" w:rsidR="00944ABB" w:rsidRDefault="00923B4D">
      <w:pPr>
        <w:pStyle w:val="Lijstmetafbeeldingen"/>
        <w:rPr>
          <w:rFonts w:eastAsiaTheme="minorEastAsia"/>
          <w:i w:val="0"/>
          <w:noProof/>
          <w:lang w:eastAsia="en-GB"/>
        </w:rPr>
      </w:pPr>
      <w:r w:rsidRPr="008D2AE6">
        <w:fldChar w:fldCharType="begin"/>
      </w:r>
      <w:r w:rsidRPr="008D2AE6">
        <w:instrText xml:space="preserve"> TOC \t "Table caption" \c </w:instrText>
      </w:r>
      <w:r w:rsidRPr="008D2AE6">
        <w:fldChar w:fldCharType="separate"/>
      </w:r>
      <w:r w:rsidR="00944ABB">
        <w:rPr>
          <w:noProof/>
        </w:rPr>
        <w:t>Table 1</w:t>
      </w:r>
      <w:r w:rsidR="00944ABB">
        <w:rPr>
          <w:rFonts w:eastAsiaTheme="minorEastAsia"/>
          <w:i w:val="0"/>
          <w:noProof/>
          <w:lang w:eastAsia="en-GB"/>
        </w:rPr>
        <w:tab/>
      </w:r>
      <w:r w:rsidR="00944ABB">
        <w:rPr>
          <w:noProof/>
        </w:rPr>
        <w:t>S-100 parts for IALA use</w:t>
      </w:r>
      <w:r w:rsidR="00944ABB">
        <w:rPr>
          <w:noProof/>
        </w:rPr>
        <w:tab/>
      </w:r>
      <w:r w:rsidR="00944ABB">
        <w:rPr>
          <w:noProof/>
        </w:rPr>
        <w:fldChar w:fldCharType="begin"/>
      </w:r>
      <w:r w:rsidR="00944ABB">
        <w:rPr>
          <w:noProof/>
        </w:rPr>
        <w:instrText xml:space="preserve"> PAGEREF _Toc462235075 \h </w:instrText>
      </w:r>
      <w:r w:rsidR="00944ABB">
        <w:rPr>
          <w:noProof/>
        </w:rPr>
      </w:r>
      <w:r w:rsidR="00944ABB">
        <w:rPr>
          <w:noProof/>
        </w:rPr>
        <w:fldChar w:fldCharType="separate"/>
      </w:r>
      <w:r w:rsidR="00944ABB">
        <w:rPr>
          <w:noProof/>
        </w:rPr>
        <w:t>10</w:t>
      </w:r>
      <w:r w:rsidR="00944ABB">
        <w:rPr>
          <w:noProof/>
        </w:rPr>
        <w:fldChar w:fldCharType="end"/>
      </w:r>
    </w:p>
    <w:p w14:paraId="1E1654B4" w14:textId="77777777" w:rsidR="00944ABB" w:rsidRDefault="00944ABB">
      <w:pPr>
        <w:pStyle w:val="Lijstmetafbeeldingen"/>
        <w:rPr>
          <w:rFonts w:eastAsiaTheme="minorEastAsia"/>
          <w:i w:val="0"/>
          <w:noProof/>
          <w:lang w:eastAsia="en-GB"/>
        </w:rPr>
      </w:pPr>
      <w:r>
        <w:rPr>
          <w:noProof/>
        </w:rPr>
        <w:t>Table 2</w:t>
      </w:r>
      <w:r>
        <w:rPr>
          <w:rFonts w:eastAsiaTheme="minorEastAsia"/>
          <w:i w:val="0"/>
          <w:noProof/>
          <w:lang w:eastAsia="en-GB"/>
        </w:rPr>
        <w:tab/>
      </w:r>
      <w:r>
        <w:rPr>
          <w:noProof/>
        </w:rPr>
        <w:t>Elaboration on product specification process flow chart</w:t>
      </w:r>
      <w:r>
        <w:rPr>
          <w:noProof/>
        </w:rPr>
        <w:tab/>
      </w:r>
      <w:r>
        <w:rPr>
          <w:noProof/>
        </w:rPr>
        <w:fldChar w:fldCharType="begin"/>
      </w:r>
      <w:r>
        <w:rPr>
          <w:noProof/>
        </w:rPr>
        <w:instrText xml:space="preserve"> PAGEREF _Toc462235076 \h </w:instrText>
      </w:r>
      <w:r>
        <w:rPr>
          <w:noProof/>
        </w:rPr>
      </w:r>
      <w:r>
        <w:rPr>
          <w:noProof/>
        </w:rPr>
        <w:fldChar w:fldCharType="separate"/>
      </w:r>
      <w:r>
        <w:rPr>
          <w:noProof/>
        </w:rPr>
        <w:t>28</w:t>
      </w:r>
      <w:r>
        <w:rPr>
          <w:noProof/>
        </w:rPr>
        <w:fldChar w:fldCharType="end"/>
      </w:r>
    </w:p>
    <w:p w14:paraId="161A247E" w14:textId="74B6F8E4" w:rsidR="00161325" w:rsidRPr="008D2AE6" w:rsidRDefault="00923B4D" w:rsidP="00923B4D">
      <w:pPr>
        <w:pStyle w:val="Plattetekst"/>
      </w:pPr>
      <w:r w:rsidRPr="008D2AE6">
        <w:fldChar w:fldCharType="end"/>
      </w:r>
    </w:p>
    <w:p w14:paraId="0F293C95" w14:textId="44E0E14A" w:rsidR="00994D97" w:rsidRPr="008D2AE6" w:rsidRDefault="00994D97" w:rsidP="00C9558A">
      <w:pPr>
        <w:pStyle w:val="ListofFigures"/>
      </w:pPr>
      <w:r w:rsidRPr="008D2AE6">
        <w:t>List of Figures</w:t>
      </w:r>
    </w:p>
    <w:p w14:paraId="6A080984" w14:textId="77777777" w:rsidR="00944ABB" w:rsidRDefault="00923B4D">
      <w:pPr>
        <w:pStyle w:val="Lijstmetafbeeldingen"/>
        <w:rPr>
          <w:rFonts w:eastAsiaTheme="minorEastAsia"/>
          <w:i w:val="0"/>
          <w:noProof/>
          <w:lang w:eastAsia="en-GB"/>
        </w:rPr>
      </w:pPr>
      <w:r w:rsidRPr="008D2AE6">
        <w:fldChar w:fldCharType="begin"/>
      </w:r>
      <w:r w:rsidRPr="008D2AE6">
        <w:instrText xml:space="preserve"> TOC \t "Figure caption" \c </w:instrText>
      </w:r>
      <w:r w:rsidRPr="008D2AE6">
        <w:fldChar w:fldCharType="separate"/>
      </w:r>
      <w:r w:rsidR="00944ABB">
        <w:rPr>
          <w:noProof/>
        </w:rPr>
        <w:t>Figure 1</w:t>
      </w:r>
      <w:r w:rsidR="00944ABB">
        <w:rPr>
          <w:rFonts w:eastAsiaTheme="minorEastAsia"/>
          <w:i w:val="0"/>
          <w:noProof/>
          <w:lang w:eastAsia="en-GB"/>
        </w:rPr>
        <w:tab/>
      </w:r>
      <w:r w:rsidR="00944ABB">
        <w:rPr>
          <w:noProof/>
        </w:rPr>
        <w:t>Simplified View of the IHO GI Registry</w:t>
      </w:r>
      <w:r w:rsidR="00944ABB">
        <w:rPr>
          <w:noProof/>
        </w:rPr>
        <w:tab/>
      </w:r>
      <w:r w:rsidR="00944ABB">
        <w:rPr>
          <w:noProof/>
        </w:rPr>
        <w:fldChar w:fldCharType="begin"/>
      </w:r>
      <w:r w:rsidR="00944ABB">
        <w:rPr>
          <w:noProof/>
        </w:rPr>
        <w:instrText xml:space="preserve"> PAGEREF _Toc462235058 \h </w:instrText>
      </w:r>
      <w:r w:rsidR="00944ABB">
        <w:rPr>
          <w:noProof/>
        </w:rPr>
      </w:r>
      <w:r w:rsidR="00944ABB">
        <w:rPr>
          <w:noProof/>
        </w:rPr>
        <w:fldChar w:fldCharType="separate"/>
      </w:r>
      <w:r w:rsidR="00944ABB">
        <w:rPr>
          <w:noProof/>
        </w:rPr>
        <w:t>8</w:t>
      </w:r>
      <w:r w:rsidR="00944ABB">
        <w:rPr>
          <w:noProof/>
        </w:rPr>
        <w:fldChar w:fldCharType="end"/>
      </w:r>
    </w:p>
    <w:p w14:paraId="516202E4" w14:textId="77777777" w:rsidR="00944ABB" w:rsidRDefault="00944ABB">
      <w:pPr>
        <w:pStyle w:val="Lijstmetafbeeldingen"/>
        <w:rPr>
          <w:rFonts w:eastAsiaTheme="minorEastAsia"/>
          <w:i w:val="0"/>
          <w:noProof/>
          <w:lang w:eastAsia="en-GB"/>
        </w:rPr>
      </w:pPr>
      <w:r>
        <w:rPr>
          <w:noProof/>
        </w:rPr>
        <w:t>Figure 2</w:t>
      </w:r>
      <w:r>
        <w:rPr>
          <w:rFonts w:eastAsiaTheme="minorEastAsia"/>
          <w:i w:val="0"/>
          <w:noProof/>
          <w:lang w:eastAsia="en-GB"/>
        </w:rPr>
        <w:tab/>
      </w:r>
      <w:r>
        <w:rPr>
          <w:noProof/>
        </w:rPr>
        <w:t>The IHO GI Registry</w:t>
      </w:r>
      <w:r>
        <w:rPr>
          <w:noProof/>
        </w:rPr>
        <w:tab/>
      </w:r>
      <w:r>
        <w:rPr>
          <w:noProof/>
        </w:rPr>
        <w:fldChar w:fldCharType="begin"/>
      </w:r>
      <w:r>
        <w:rPr>
          <w:noProof/>
        </w:rPr>
        <w:instrText xml:space="preserve"> PAGEREF _Toc462235059 \h </w:instrText>
      </w:r>
      <w:r>
        <w:rPr>
          <w:noProof/>
        </w:rPr>
      </w:r>
      <w:r>
        <w:rPr>
          <w:noProof/>
        </w:rPr>
        <w:fldChar w:fldCharType="separate"/>
      </w:r>
      <w:r>
        <w:rPr>
          <w:noProof/>
        </w:rPr>
        <w:t>9</w:t>
      </w:r>
      <w:r>
        <w:rPr>
          <w:noProof/>
        </w:rPr>
        <w:fldChar w:fldCharType="end"/>
      </w:r>
    </w:p>
    <w:p w14:paraId="3815BAEC" w14:textId="77777777" w:rsidR="00944ABB" w:rsidRDefault="00944ABB">
      <w:pPr>
        <w:pStyle w:val="Lijstmetafbeeldingen"/>
        <w:rPr>
          <w:rFonts w:eastAsiaTheme="minorEastAsia"/>
          <w:i w:val="0"/>
          <w:noProof/>
          <w:lang w:eastAsia="en-GB"/>
        </w:rPr>
      </w:pPr>
      <w:r>
        <w:rPr>
          <w:noProof/>
        </w:rPr>
        <w:t>Figure 3</w:t>
      </w:r>
      <w:r>
        <w:rPr>
          <w:rFonts w:eastAsiaTheme="minorEastAsia"/>
          <w:i w:val="0"/>
          <w:noProof/>
          <w:lang w:eastAsia="en-GB"/>
        </w:rPr>
        <w:tab/>
      </w:r>
      <w:r>
        <w:rPr>
          <w:noProof/>
        </w:rPr>
        <w:t>Transformation of a User Need into a Product Specification</w:t>
      </w:r>
      <w:r>
        <w:rPr>
          <w:noProof/>
        </w:rPr>
        <w:tab/>
      </w:r>
      <w:r>
        <w:rPr>
          <w:noProof/>
        </w:rPr>
        <w:fldChar w:fldCharType="begin"/>
      </w:r>
      <w:r>
        <w:rPr>
          <w:noProof/>
        </w:rPr>
        <w:instrText xml:space="preserve"> PAGEREF _Toc462235060 \h </w:instrText>
      </w:r>
      <w:r>
        <w:rPr>
          <w:noProof/>
        </w:rPr>
      </w:r>
      <w:r>
        <w:rPr>
          <w:noProof/>
        </w:rPr>
        <w:fldChar w:fldCharType="separate"/>
      </w:r>
      <w:r>
        <w:rPr>
          <w:noProof/>
        </w:rPr>
        <w:t>12</w:t>
      </w:r>
      <w:r>
        <w:rPr>
          <w:noProof/>
        </w:rPr>
        <w:fldChar w:fldCharType="end"/>
      </w:r>
    </w:p>
    <w:p w14:paraId="34B0BE43" w14:textId="77777777" w:rsidR="00944ABB" w:rsidRDefault="00944ABB">
      <w:pPr>
        <w:pStyle w:val="Lijstmetafbeeldingen"/>
        <w:rPr>
          <w:rFonts w:eastAsiaTheme="minorEastAsia"/>
          <w:i w:val="0"/>
          <w:noProof/>
          <w:lang w:eastAsia="en-GB"/>
        </w:rPr>
      </w:pPr>
      <w:r>
        <w:rPr>
          <w:noProof/>
        </w:rPr>
        <w:t>Figure 4</w:t>
      </w:r>
      <w:r>
        <w:rPr>
          <w:rFonts w:eastAsiaTheme="minorEastAsia"/>
          <w:i w:val="0"/>
          <w:noProof/>
          <w:lang w:eastAsia="en-GB"/>
        </w:rPr>
        <w:tab/>
      </w:r>
      <w:r>
        <w:rPr>
          <w:noProof/>
        </w:rPr>
        <w:t>Example - petrol</w:t>
      </w:r>
      <w:r>
        <w:rPr>
          <w:noProof/>
        </w:rPr>
        <w:tab/>
      </w:r>
      <w:r>
        <w:rPr>
          <w:noProof/>
        </w:rPr>
        <w:fldChar w:fldCharType="begin"/>
      </w:r>
      <w:r>
        <w:rPr>
          <w:noProof/>
        </w:rPr>
        <w:instrText xml:space="preserve"> PAGEREF _Toc462235061 \h </w:instrText>
      </w:r>
      <w:r>
        <w:rPr>
          <w:noProof/>
        </w:rPr>
      </w:r>
      <w:r>
        <w:rPr>
          <w:noProof/>
        </w:rPr>
        <w:fldChar w:fldCharType="separate"/>
      </w:r>
      <w:r>
        <w:rPr>
          <w:noProof/>
        </w:rPr>
        <w:t>13</w:t>
      </w:r>
      <w:r>
        <w:rPr>
          <w:noProof/>
        </w:rPr>
        <w:fldChar w:fldCharType="end"/>
      </w:r>
    </w:p>
    <w:p w14:paraId="7B7FD199" w14:textId="77777777" w:rsidR="00944ABB" w:rsidRDefault="00944ABB">
      <w:pPr>
        <w:pStyle w:val="Lijstmetafbeeldingen"/>
        <w:rPr>
          <w:rFonts w:eastAsiaTheme="minorEastAsia"/>
          <w:i w:val="0"/>
          <w:noProof/>
          <w:lang w:eastAsia="en-GB"/>
        </w:rPr>
      </w:pPr>
      <w:r>
        <w:rPr>
          <w:noProof/>
        </w:rPr>
        <w:t>Figure 5</w:t>
      </w:r>
      <w:r>
        <w:rPr>
          <w:rFonts w:eastAsiaTheme="minorEastAsia"/>
          <w:i w:val="0"/>
          <w:noProof/>
          <w:lang w:eastAsia="en-GB"/>
        </w:rPr>
        <w:tab/>
      </w:r>
      <w:r>
        <w:rPr>
          <w:noProof/>
        </w:rPr>
        <w:t>Graphical Representation of the Product Specification process and the technical data exchange process</w:t>
      </w:r>
      <w:r>
        <w:rPr>
          <w:noProof/>
        </w:rPr>
        <w:tab/>
      </w:r>
      <w:r>
        <w:rPr>
          <w:noProof/>
        </w:rPr>
        <w:fldChar w:fldCharType="begin"/>
      </w:r>
      <w:r>
        <w:rPr>
          <w:noProof/>
        </w:rPr>
        <w:instrText xml:space="preserve"> PAGEREF _Toc462235062 \h </w:instrText>
      </w:r>
      <w:r>
        <w:rPr>
          <w:noProof/>
        </w:rPr>
      </w:r>
      <w:r>
        <w:rPr>
          <w:noProof/>
        </w:rPr>
        <w:fldChar w:fldCharType="separate"/>
      </w:r>
      <w:r>
        <w:rPr>
          <w:noProof/>
        </w:rPr>
        <w:t>14</w:t>
      </w:r>
      <w:r>
        <w:rPr>
          <w:noProof/>
        </w:rPr>
        <w:fldChar w:fldCharType="end"/>
      </w:r>
    </w:p>
    <w:p w14:paraId="7198E2CD" w14:textId="77777777" w:rsidR="00944ABB" w:rsidRDefault="00944ABB">
      <w:pPr>
        <w:pStyle w:val="Lijstmetafbeeldingen"/>
        <w:rPr>
          <w:rFonts w:eastAsiaTheme="minorEastAsia"/>
          <w:i w:val="0"/>
          <w:noProof/>
          <w:lang w:eastAsia="en-GB"/>
        </w:rPr>
      </w:pPr>
      <w:r>
        <w:rPr>
          <w:noProof/>
        </w:rPr>
        <w:t>Figure 6</w:t>
      </w:r>
      <w:r>
        <w:rPr>
          <w:rFonts w:eastAsiaTheme="minorEastAsia"/>
          <w:i w:val="0"/>
          <w:noProof/>
          <w:lang w:eastAsia="en-GB"/>
        </w:rPr>
        <w:tab/>
      </w:r>
      <w:r>
        <w:rPr>
          <w:noProof/>
        </w:rPr>
        <w:t>From reality to geographic data</w:t>
      </w:r>
      <w:r>
        <w:rPr>
          <w:noProof/>
        </w:rPr>
        <w:tab/>
      </w:r>
      <w:r>
        <w:rPr>
          <w:noProof/>
        </w:rPr>
        <w:fldChar w:fldCharType="begin"/>
      </w:r>
      <w:r>
        <w:rPr>
          <w:noProof/>
        </w:rPr>
        <w:instrText xml:space="preserve"> PAGEREF _Toc462235063 \h </w:instrText>
      </w:r>
      <w:r>
        <w:rPr>
          <w:noProof/>
        </w:rPr>
      </w:r>
      <w:r>
        <w:rPr>
          <w:noProof/>
        </w:rPr>
        <w:fldChar w:fldCharType="separate"/>
      </w:r>
      <w:r>
        <w:rPr>
          <w:noProof/>
        </w:rPr>
        <w:t>18</w:t>
      </w:r>
      <w:r>
        <w:rPr>
          <w:noProof/>
        </w:rPr>
        <w:fldChar w:fldCharType="end"/>
      </w:r>
    </w:p>
    <w:p w14:paraId="1141B502" w14:textId="77777777" w:rsidR="00944ABB" w:rsidRDefault="00944ABB">
      <w:pPr>
        <w:pStyle w:val="Lijstmetafbeeldingen"/>
        <w:rPr>
          <w:rFonts w:eastAsiaTheme="minorEastAsia"/>
          <w:i w:val="0"/>
          <w:noProof/>
          <w:lang w:eastAsia="en-GB"/>
        </w:rPr>
      </w:pPr>
      <w:r>
        <w:rPr>
          <w:noProof/>
        </w:rPr>
        <w:t>Figure 7</w:t>
      </w:r>
      <w:r>
        <w:rPr>
          <w:rFonts w:eastAsiaTheme="minorEastAsia"/>
          <w:i w:val="0"/>
          <w:noProof/>
          <w:lang w:eastAsia="en-GB"/>
        </w:rPr>
        <w:tab/>
      </w:r>
      <w:r>
        <w:rPr>
          <w:noProof/>
        </w:rPr>
        <w:t>Product specification process</w:t>
      </w:r>
      <w:r>
        <w:rPr>
          <w:noProof/>
        </w:rPr>
        <w:tab/>
      </w:r>
      <w:r>
        <w:rPr>
          <w:noProof/>
        </w:rPr>
        <w:fldChar w:fldCharType="begin"/>
      </w:r>
      <w:r>
        <w:rPr>
          <w:noProof/>
        </w:rPr>
        <w:instrText xml:space="preserve"> PAGEREF _Toc462235064 \h </w:instrText>
      </w:r>
      <w:r>
        <w:rPr>
          <w:noProof/>
        </w:rPr>
      </w:r>
      <w:r>
        <w:rPr>
          <w:noProof/>
        </w:rPr>
        <w:fldChar w:fldCharType="separate"/>
      </w:r>
      <w:r>
        <w:rPr>
          <w:noProof/>
        </w:rPr>
        <w:t>19</w:t>
      </w:r>
      <w:r>
        <w:rPr>
          <w:noProof/>
        </w:rPr>
        <w:fldChar w:fldCharType="end"/>
      </w:r>
    </w:p>
    <w:p w14:paraId="20C9BBCF" w14:textId="77777777" w:rsidR="00944ABB" w:rsidRDefault="00944ABB">
      <w:pPr>
        <w:pStyle w:val="Lijstmetafbeeldingen"/>
        <w:rPr>
          <w:rFonts w:eastAsiaTheme="minorEastAsia"/>
          <w:i w:val="0"/>
          <w:noProof/>
          <w:lang w:eastAsia="en-GB"/>
        </w:rPr>
      </w:pPr>
      <w:r>
        <w:rPr>
          <w:noProof/>
        </w:rPr>
        <w:t>Figure 8</w:t>
      </w:r>
      <w:r>
        <w:rPr>
          <w:rFonts w:eastAsiaTheme="minorEastAsia"/>
          <w:i w:val="0"/>
          <w:noProof/>
          <w:lang w:eastAsia="en-GB"/>
        </w:rPr>
        <w:tab/>
      </w:r>
      <w:r>
        <w:rPr>
          <w:noProof/>
        </w:rPr>
        <w:t>Example model in UML</w:t>
      </w:r>
      <w:r>
        <w:rPr>
          <w:noProof/>
        </w:rPr>
        <w:tab/>
      </w:r>
      <w:r>
        <w:rPr>
          <w:noProof/>
        </w:rPr>
        <w:fldChar w:fldCharType="begin"/>
      </w:r>
      <w:r>
        <w:rPr>
          <w:noProof/>
        </w:rPr>
        <w:instrText xml:space="preserve"> PAGEREF _Toc462235065 \h </w:instrText>
      </w:r>
      <w:r>
        <w:rPr>
          <w:noProof/>
        </w:rPr>
      </w:r>
      <w:r>
        <w:rPr>
          <w:noProof/>
        </w:rPr>
        <w:fldChar w:fldCharType="separate"/>
      </w:r>
      <w:r>
        <w:rPr>
          <w:noProof/>
        </w:rPr>
        <w:t>21</w:t>
      </w:r>
      <w:r>
        <w:rPr>
          <w:noProof/>
        </w:rPr>
        <w:fldChar w:fldCharType="end"/>
      </w:r>
    </w:p>
    <w:p w14:paraId="7636C2DF" w14:textId="77777777" w:rsidR="00944ABB" w:rsidRDefault="00944ABB">
      <w:pPr>
        <w:pStyle w:val="Lijstmetafbeeldingen"/>
        <w:rPr>
          <w:rFonts w:eastAsiaTheme="minorEastAsia"/>
          <w:i w:val="0"/>
          <w:noProof/>
          <w:lang w:eastAsia="en-GB"/>
        </w:rPr>
      </w:pPr>
      <w:r>
        <w:rPr>
          <w:noProof/>
        </w:rPr>
        <w:t>Figure 9</w:t>
      </w:r>
      <w:r>
        <w:rPr>
          <w:rFonts w:eastAsiaTheme="minorEastAsia"/>
          <w:i w:val="0"/>
          <w:noProof/>
          <w:lang w:eastAsia="en-GB"/>
        </w:rPr>
        <w:tab/>
      </w:r>
      <w:r>
        <w:rPr>
          <w:noProof/>
        </w:rPr>
        <w:t>Example of XML Schema for Buoys (GLA/UKHO)</w:t>
      </w:r>
      <w:r>
        <w:rPr>
          <w:noProof/>
        </w:rPr>
        <w:tab/>
      </w:r>
      <w:r>
        <w:rPr>
          <w:noProof/>
        </w:rPr>
        <w:fldChar w:fldCharType="begin"/>
      </w:r>
      <w:r>
        <w:rPr>
          <w:noProof/>
        </w:rPr>
        <w:instrText xml:space="preserve"> PAGEREF _Toc462235066 \h </w:instrText>
      </w:r>
      <w:r>
        <w:rPr>
          <w:noProof/>
        </w:rPr>
      </w:r>
      <w:r>
        <w:rPr>
          <w:noProof/>
        </w:rPr>
        <w:fldChar w:fldCharType="separate"/>
      </w:r>
      <w:r>
        <w:rPr>
          <w:noProof/>
        </w:rPr>
        <w:t>22</w:t>
      </w:r>
      <w:r>
        <w:rPr>
          <w:noProof/>
        </w:rPr>
        <w:fldChar w:fldCharType="end"/>
      </w:r>
    </w:p>
    <w:p w14:paraId="2DDEDA93" w14:textId="77777777" w:rsidR="00944ABB" w:rsidRDefault="00944ABB">
      <w:pPr>
        <w:pStyle w:val="Lijstmetafbeeldingen"/>
        <w:rPr>
          <w:rFonts w:eastAsiaTheme="minorEastAsia"/>
          <w:i w:val="0"/>
          <w:noProof/>
          <w:lang w:eastAsia="en-GB"/>
        </w:rPr>
      </w:pPr>
      <w:r>
        <w:rPr>
          <w:noProof/>
        </w:rPr>
        <w:t>Figure 10</w:t>
      </w:r>
      <w:r>
        <w:rPr>
          <w:rFonts w:eastAsiaTheme="minorEastAsia"/>
          <w:i w:val="0"/>
          <w:noProof/>
          <w:lang w:eastAsia="en-GB"/>
        </w:rPr>
        <w:tab/>
      </w:r>
      <w:r>
        <w:rPr>
          <w:noProof/>
        </w:rPr>
        <w:t>AtoN items in the IALA NAVGUIDE 2010</w:t>
      </w:r>
      <w:r>
        <w:rPr>
          <w:noProof/>
        </w:rPr>
        <w:tab/>
      </w:r>
      <w:r>
        <w:rPr>
          <w:noProof/>
        </w:rPr>
        <w:fldChar w:fldCharType="begin"/>
      </w:r>
      <w:r>
        <w:rPr>
          <w:noProof/>
        </w:rPr>
        <w:instrText xml:space="preserve"> PAGEREF _Toc462235067 \h </w:instrText>
      </w:r>
      <w:r>
        <w:rPr>
          <w:noProof/>
        </w:rPr>
      </w:r>
      <w:r>
        <w:rPr>
          <w:noProof/>
        </w:rPr>
        <w:fldChar w:fldCharType="separate"/>
      </w:r>
      <w:r>
        <w:rPr>
          <w:noProof/>
        </w:rPr>
        <w:t>23</w:t>
      </w:r>
      <w:r>
        <w:rPr>
          <w:noProof/>
        </w:rPr>
        <w:fldChar w:fldCharType="end"/>
      </w:r>
    </w:p>
    <w:p w14:paraId="59741317" w14:textId="77777777" w:rsidR="00944ABB" w:rsidRDefault="00944ABB">
      <w:pPr>
        <w:pStyle w:val="Lijstmetafbeeldingen"/>
        <w:rPr>
          <w:rFonts w:eastAsiaTheme="minorEastAsia"/>
          <w:i w:val="0"/>
          <w:noProof/>
          <w:lang w:eastAsia="en-GB"/>
        </w:rPr>
      </w:pPr>
      <w:r>
        <w:rPr>
          <w:noProof/>
        </w:rPr>
        <w:t>Figure 11</w:t>
      </w:r>
      <w:r>
        <w:rPr>
          <w:rFonts w:eastAsiaTheme="minorEastAsia"/>
          <w:i w:val="0"/>
          <w:noProof/>
          <w:lang w:eastAsia="en-GB"/>
        </w:rPr>
        <w:tab/>
      </w:r>
      <w:r>
        <w:rPr>
          <w:noProof/>
        </w:rPr>
        <w:t>Mark types in the IALA NAVGUIDE 2010</w:t>
      </w:r>
      <w:r>
        <w:rPr>
          <w:noProof/>
        </w:rPr>
        <w:tab/>
      </w:r>
      <w:r>
        <w:rPr>
          <w:noProof/>
        </w:rPr>
        <w:fldChar w:fldCharType="begin"/>
      </w:r>
      <w:r>
        <w:rPr>
          <w:noProof/>
        </w:rPr>
        <w:instrText xml:space="preserve"> PAGEREF _Toc462235068 \h </w:instrText>
      </w:r>
      <w:r>
        <w:rPr>
          <w:noProof/>
        </w:rPr>
      </w:r>
      <w:r>
        <w:rPr>
          <w:noProof/>
        </w:rPr>
        <w:fldChar w:fldCharType="separate"/>
      </w:r>
      <w:r>
        <w:rPr>
          <w:noProof/>
        </w:rPr>
        <w:t>23</w:t>
      </w:r>
      <w:r>
        <w:rPr>
          <w:noProof/>
        </w:rPr>
        <w:fldChar w:fldCharType="end"/>
      </w:r>
    </w:p>
    <w:p w14:paraId="550D4374" w14:textId="77777777" w:rsidR="00944ABB" w:rsidRDefault="00944ABB">
      <w:pPr>
        <w:pStyle w:val="Lijstmetafbeeldingen"/>
        <w:rPr>
          <w:rFonts w:eastAsiaTheme="minorEastAsia"/>
          <w:i w:val="0"/>
          <w:noProof/>
          <w:lang w:eastAsia="en-GB"/>
        </w:rPr>
      </w:pPr>
      <w:r>
        <w:rPr>
          <w:noProof/>
        </w:rPr>
        <w:t>Figure 12</w:t>
      </w:r>
      <w:r>
        <w:rPr>
          <w:rFonts w:eastAsiaTheme="minorEastAsia"/>
          <w:i w:val="0"/>
          <w:noProof/>
          <w:lang w:eastAsia="en-GB"/>
        </w:rPr>
        <w:tab/>
      </w:r>
      <w:r>
        <w:rPr>
          <w:noProof/>
        </w:rPr>
        <w:t>Attributes for AtoN items (Derived from the IALA NAVGUIDE2010)</w:t>
      </w:r>
      <w:r>
        <w:rPr>
          <w:noProof/>
        </w:rPr>
        <w:tab/>
      </w:r>
      <w:r>
        <w:rPr>
          <w:noProof/>
        </w:rPr>
        <w:fldChar w:fldCharType="begin"/>
      </w:r>
      <w:r>
        <w:rPr>
          <w:noProof/>
        </w:rPr>
        <w:instrText xml:space="preserve"> PAGEREF _Toc462235069 \h </w:instrText>
      </w:r>
      <w:r>
        <w:rPr>
          <w:noProof/>
        </w:rPr>
      </w:r>
      <w:r>
        <w:rPr>
          <w:noProof/>
        </w:rPr>
        <w:fldChar w:fldCharType="separate"/>
      </w:r>
      <w:r>
        <w:rPr>
          <w:noProof/>
        </w:rPr>
        <w:t>24</w:t>
      </w:r>
      <w:r>
        <w:rPr>
          <w:noProof/>
        </w:rPr>
        <w:fldChar w:fldCharType="end"/>
      </w:r>
    </w:p>
    <w:p w14:paraId="78E19AC5" w14:textId="77777777" w:rsidR="00944ABB" w:rsidRDefault="00944ABB">
      <w:pPr>
        <w:pStyle w:val="Lijstmetafbeeldingen"/>
        <w:rPr>
          <w:rFonts w:eastAsiaTheme="minorEastAsia"/>
          <w:i w:val="0"/>
          <w:noProof/>
          <w:lang w:eastAsia="en-GB"/>
        </w:rPr>
      </w:pPr>
      <w:r>
        <w:rPr>
          <w:noProof/>
        </w:rPr>
        <w:t>Figure 13</w:t>
      </w:r>
      <w:r>
        <w:rPr>
          <w:rFonts w:eastAsiaTheme="minorEastAsia"/>
          <w:i w:val="0"/>
          <w:noProof/>
          <w:lang w:eastAsia="en-GB"/>
        </w:rPr>
        <w:tab/>
      </w:r>
      <w:r>
        <w:rPr>
          <w:noProof/>
        </w:rPr>
        <w:t>Examples of AtoN</w:t>
      </w:r>
      <w:r>
        <w:rPr>
          <w:noProof/>
        </w:rPr>
        <w:tab/>
      </w:r>
      <w:r>
        <w:rPr>
          <w:noProof/>
        </w:rPr>
        <w:fldChar w:fldCharType="begin"/>
      </w:r>
      <w:r>
        <w:rPr>
          <w:noProof/>
        </w:rPr>
        <w:instrText xml:space="preserve"> PAGEREF _Toc462235070 \h </w:instrText>
      </w:r>
      <w:r>
        <w:rPr>
          <w:noProof/>
        </w:rPr>
      </w:r>
      <w:r>
        <w:rPr>
          <w:noProof/>
        </w:rPr>
        <w:fldChar w:fldCharType="separate"/>
      </w:r>
      <w:r>
        <w:rPr>
          <w:noProof/>
        </w:rPr>
        <w:t>24</w:t>
      </w:r>
      <w:r>
        <w:rPr>
          <w:noProof/>
        </w:rPr>
        <w:fldChar w:fldCharType="end"/>
      </w:r>
    </w:p>
    <w:p w14:paraId="01FB6B69" w14:textId="77777777" w:rsidR="00944ABB" w:rsidRDefault="00944ABB">
      <w:pPr>
        <w:pStyle w:val="Lijstmetafbeeldingen"/>
        <w:rPr>
          <w:rFonts w:eastAsiaTheme="minorEastAsia"/>
          <w:i w:val="0"/>
          <w:noProof/>
          <w:lang w:eastAsia="en-GB"/>
        </w:rPr>
      </w:pPr>
      <w:r>
        <w:rPr>
          <w:noProof/>
        </w:rPr>
        <w:t>Figure 14</w:t>
      </w:r>
      <w:r>
        <w:rPr>
          <w:rFonts w:eastAsiaTheme="minorEastAsia"/>
          <w:i w:val="0"/>
          <w:noProof/>
          <w:lang w:eastAsia="en-GB"/>
        </w:rPr>
        <w:tab/>
      </w:r>
      <w:r>
        <w:rPr>
          <w:noProof/>
        </w:rPr>
        <w:t>Regions</w:t>
      </w:r>
      <w:r>
        <w:rPr>
          <w:noProof/>
        </w:rPr>
        <w:tab/>
      </w:r>
      <w:r>
        <w:rPr>
          <w:noProof/>
        </w:rPr>
        <w:fldChar w:fldCharType="begin"/>
      </w:r>
      <w:r>
        <w:rPr>
          <w:noProof/>
        </w:rPr>
        <w:instrText xml:space="preserve"> PAGEREF _Toc462235071 \h </w:instrText>
      </w:r>
      <w:r>
        <w:rPr>
          <w:noProof/>
        </w:rPr>
      </w:r>
      <w:r>
        <w:rPr>
          <w:noProof/>
        </w:rPr>
        <w:fldChar w:fldCharType="separate"/>
      </w:r>
      <w:r>
        <w:rPr>
          <w:noProof/>
        </w:rPr>
        <w:t>24</w:t>
      </w:r>
      <w:r>
        <w:rPr>
          <w:noProof/>
        </w:rPr>
        <w:fldChar w:fldCharType="end"/>
      </w:r>
    </w:p>
    <w:p w14:paraId="255447BB" w14:textId="77777777" w:rsidR="00944ABB" w:rsidRDefault="00944ABB">
      <w:pPr>
        <w:pStyle w:val="Lijstmetafbeeldingen"/>
        <w:rPr>
          <w:rFonts w:eastAsiaTheme="minorEastAsia"/>
          <w:i w:val="0"/>
          <w:noProof/>
          <w:lang w:eastAsia="en-GB"/>
        </w:rPr>
      </w:pPr>
      <w:r>
        <w:rPr>
          <w:noProof/>
        </w:rPr>
        <w:t>Figure 15</w:t>
      </w:r>
      <w:r>
        <w:rPr>
          <w:rFonts w:eastAsiaTheme="minorEastAsia"/>
          <w:i w:val="0"/>
          <w:noProof/>
          <w:lang w:eastAsia="en-GB"/>
        </w:rPr>
        <w:tab/>
      </w:r>
      <w:r>
        <w:rPr>
          <w:noProof/>
        </w:rPr>
        <w:t>Concept diagram of feature catalogue builder</w:t>
      </w:r>
      <w:r>
        <w:rPr>
          <w:noProof/>
        </w:rPr>
        <w:tab/>
      </w:r>
      <w:r>
        <w:rPr>
          <w:noProof/>
        </w:rPr>
        <w:fldChar w:fldCharType="begin"/>
      </w:r>
      <w:r>
        <w:rPr>
          <w:noProof/>
        </w:rPr>
        <w:instrText xml:space="preserve"> PAGEREF _Toc462235072 \h </w:instrText>
      </w:r>
      <w:r>
        <w:rPr>
          <w:noProof/>
        </w:rPr>
      </w:r>
      <w:r>
        <w:rPr>
          <w:noProof/>
        </w:rPr>
        <w:fldChar w:fldCharType="separate"/>
      </w:r>
      <w:r>
        <w:rPr>
          <w:noProof/>
        </w:rPr>
        <w:t>25</w:t>
      </w:r>
      <w:r>
        <w:rPr>
          <w:noProof/>
        </w:rPr>
        <w:fldChar w:fldCharType="end"/>
      </w:r>
    </w:p>
    <w:p w14:paraId="2D508756" w14:textId="77777777" w:rsidR="00944ABB" w:rsidRDefault="00944ABB">
      <w:pPr>
        <w:pStyle w:val="Lijstmetafbeeldingen"/>
        <w:rPr>
          <w:rFonts w:eastAsiaTheme="minorEastAsia"/>
          <w:i w:val="0"/>
          <w:noProof/>
          <w:lang w:eastAsia="en-GB"/>
        </w:rPr>
      </w:pPr>
      <w:r>
        <w:rPr>
          <w:noProof/>
        </w:rPr>
        <w:t>Figure 16</w:t>
      </w:r>
      <w:r>
        <w:rPr>
          <w:rFonts w:eastAsiaTheme="minorEastAsia"/>
          <w:i w:val="0"/>
          <w:noProof/>
          <w:lang w:eastAsia="en-GB"/>
        </w:rPr>
        <w:tab/>
      </w:r>
      <w:r>
        <w:rPr>
          <w:noProof/>
        </w:rPr>
        <w:t>Examples of Feature Catalogue Builder (developed by Dongseo Univ)</w:t>
      </w:r>
      <w:r>
        <w:rPr>
          <w:noProof/>
        </w:rPr>
        <w:tab/>
      </w:r>
      <w:r>
        <w:rPr>
          <w:noProof/>
        </w:rPr>
        <w:fldChar w:fldCharType="begin"/>
      </w:r>
      <w:r>
        <w:rPr>
          <w:noProof/>
        </w:rPr>
        <w:instrText xml:space="preserve"> PAGEREF _Toc462235073 \h </w:instrText>
      </w:r>
      <w:r>
        <w:rPr>
          <w:noProof/>
        </w:rPr>
      </w:r>
      <w:r>
        <w:rPr>
          <w:noProof/>
        </w:rPr>
        <w:fldChar w:fldCharType="separate"/>
      </w:r>
      <w:r>
        <w:rPr>
          <w:noProof/>
        </w:rPr>
        <w:t>25</w:t>
      </w:r>
      <w:r>
        <w:rPr>
          <w:noProof/>
        </w:rPr>
        <w:fldChar w:fldCharType="end"/>
      </w:r>
    </w:p>
    <w:p w14:paraId="0564B3C8" w14:textId="77777777" w:rsidR="00944ABB" w:rsidRDefault="00944ABB">
      <w:pPr>
        <w:pStyle w:val="Lijstmetafbeeldingen"/>
        <w:rPr>
          <w:rFonts w:eastAsiaTheme="minorEastAsia"/>
          <w:i w:val="0"/>
          <w:noProof/>
          <w:lang w:eastAsia="en-GB"/>
        </w:rPr>
      </w:pPr>
      <w:r>
        <w:rPr>
          <w:noProof/>
        </w:rPr>
        <w:t>Figure 17</w:t>
      </w:r>
      <w:r>
        <w:rPr>
          <w:rFonts w:eastAsiaTheme="minorEastAsia"/>
          <w:i w:val="0"/>
          <w:noProof/>
          <w:lang w:eastAsia="en-GB"/>
        </w:rPr>
        <w:tab/>
      </w:r>
      <w:r>
        <w:rPr>
          <w:noProof/>
        </w:rPr>
        <w:t>IALA Product Specification Process</w:t>
      </w:r>
      <w:r>
        <w:rPr>
          <w:noProof/>
        </w:rPr>
        <w:tab/>
      </w:r>
      <w:r>
        <w:rPr>
          <w:noProof/>
        </w:rPr>
        <w:fldChar w:fldCharType="begin"/>
      </w:r>
      <w:r>
        <w:rPr>
          <w:noProof/>
        </w:rPr>
        <w:instrText xml:space="preserve"> PAGEREF _Toc462235074 \h </w:instrText>
      </w:r>
      <w:r>
        <w:rPr>
          <w:noProof/>
        </w:rPr>
      </w:r>
      <w:r>
        <w:rPr>
          <w:noProof/>
        </w:rPr>
        <w:fldChar w:fldCharType="separate"/>
      </w:r>
      <w:r>
        <w:rPr>
          <w:noProof/>
        </w:rPr>
        <w:t>27</w:t>
      </w:r>
      <w:r>
        <w:rPr>
          <w:noProof/>
        </w:rPr>
        <w:fldChar w:fldCharType="end"/>
      </w:r>
    </w:p>
    <w:p w14:paraId="2EE0F9E2" w14:textId="0D9CD052" w:rsidR="005E4659" w:rsidRPr="008D2AE6" w:rsidRDefault="00923B4D" w:rsidP="000F58ED">
      <w:pPr>
        <w:pStyle w:val="Lijstmetafbeeldingen"/>
      </w:pPr>
      <w:r w:rsidRPr="008D2AE6">
        <w:fldChar w:fldCharType="end"/>
      </w:r>
    </w:p>
    <w:p w14:paraId="28F72C02" w14:textId="77777777" w:rsidR="006F793B" w:rsidRPr="008D2AE6" w:rsidRDefault="006F793B" w:rsidP="00AC3C16">
      <w:pPr>
        <w:pStyle w:val="Kop1"/>
        <w:rPr>
          <w:caps w:val="0"/>
        </w:rPr>
        <w:sectPr w:rsidR="006F793B" w:rsidRPr="008D2AE6" w:rsidSect="00BC42B5">
          <w:headerReference w:type="even" r:id="rId18"/>
          <w:headerReference w:type="default" r:id="rId19"/>
          <w:footerReference w:type="default" r:id="rId20"/>
          <w:headerReference w:type="first" r:id="rId21"/>
          <w:pgSz w:w="11906" w:h="16838" w:code="9"/>
          <w:pgMar w:top="567" w:right="794" w:bottom="567" w:left="907" w:header="850" w:footer="850" w:gutter="0"/>
          <w:cols w:space="708"/>
          <w:docGrid w:linePitch="360"/>
        </w:sectPr>
      </w:pPr>
      <w:bookmarkStart w:id="1" w:name="_Toc445971306"/>
    </w:p>
    <w:p w14:paraId="1D0EB0B4" w14:textId="7A083C1D" w:rsidR="00AC3C16" w:rsidRPr="008D2AE6" w:rsidRDefault="00CB7B7C" w:rsidP="00AC3C16">
      <w:pPr>
        <w:pStyle w:val="Kop1"/>
      </w:pPr>
      <w:bookmarkStart w:id="2" w:name="_Toc176790067"/>
      <w:r w:rsidRPr="008D2AE6">
        <w:rPr>
          <w:caps w:val="0"/>
        </w:rPr>
        <w:lastRenderedPageBreak/>
        <w:t>INTRODUCTION</w:t>
      </w:r>
      <w:bookmarkEnd w:id="1"/>
      <w:bookmarkEnd w:id="2"/>
    </w:p>
    <w:p w14:paraId="7DE66C50" w14:textId="77777777" w:rsidR="00727D8B" w:rsidRPr="008D2AE6" w:rsidRDefault="00727D8B" w:rsidP="00727D8B">
      <w:pPr>
        <w:pStyle w:val="Heading1separatationline"/>
      </w:pPr>
    </w:p>
    <w:p w14:paraId="2CA4A30C" w14:textId="77777777" w:rsidR="00F27815" w:rsidRPr="008D2AE6" w:rsidRDefault="00F27815" w:rsidP="00F27815">
      <w:pPr>
        <w:pStyle w:val="Plattetekst"/>
      </w:pPr>
      <w:r w:rsidRPr="008D2AE6">
        <w:t>In January 2010</w:t>
      </w:r>
      <w:r>
        <w:t>,</w:t>
      </w:r>
      <w:r w:rsidRPr="008D2AE6">
        <w:t xml:space="preserve"> the International Hydrographic Organisation (IHO) adopted S-100, a framework geospatial standard for hydrographic and related data. IHO S-100 is aligned with the ISO 19100 series of geographic standards – thereby making the use of hydrographic and other geographic data more interoperable than using the present IHO S-57 data transfer standard.</w:t>
      </w:r>
    </w:p>
    <w:p w14:paraId="430FC85E" w14:textId="77777777" w:rsidR="00F27815" w:rsidRPr="008D2AE6" w:rsidRDefault="00F27815" w:rsidP="00F27815">
      <w:pPr>
        <w:pStyle w:val="Plattetekst"/>
      </w:pPr>
      <w:r w:rsidRPr="008D2AE6">
        <w:t xml:space="preserve">The IHO S-100 document is underpinned by a Registry and component Registers based on </w:t>
      </w:r>
      <w:r w:rsidRPr="005060C1">
        <w:rPr>
          <w:i/>
          <w:iCs/>
        </w:rPr>
        <w:t>ISO 19135</w:t>
      </w:r>
      <w:r w:rsidRPr="008D2AE6">
        <w:t xml:space="preserve"> </w:t>
      </w:r>
      <w:r w:rsidRPr="008D2AE6">
        <w:rPr>
          <w:i/>
          <w:iCs/>
        </w:rPr>
        <w:t>Procedures for registration of items of geographic information</w:t>
      </w:r>
      <w:r w:rsidRPr="008D2AE6">
        <w:t>. The IHO owns and manages the Registry.</w:t>
      </w:r>
    </w:p>
    <w:p w14:paraId="4F86A327" w14:textId="77777777" w:rsidR="00F27815" w:rsidRPr="008D2AE6" w:rsidRDefault="00F27815" w:rsidP="00F27815">
      <w:pPr>
        <w:pStyle w:val="Plattetekst"/>
      </w:pPr>
      <w:r w:rsidRPr="008D2AE6">
        <w:t>The IHO S-99 standard describes the roles, responsibilities and procedures for operating and managing the S-100 Geospatial Information Registry and its component Registers.</w:t>
      </w:r>
    </w:p>
    <w:p w14:paraId="7B2DE34F" w14:textId="77777777" w:rsidR="00F27815" w:rsidRPr="008D2AE6" w:rsidRDefault="00F27815" w:rsidP="00F27815">
      <w:pPr>
        <w:pStyle w:val="Plattetekst"/>
      </w:pPr>
      <w:r w:rsidRPr="008D2AE6">
        <w:t>Within the IHO Registry, registers may be used by external Submitting Organisations.</w:t>
      </w:r>
    </w:p>
    <w:p w14:paraId="2A764D3B" w14:textId="77777777" w:rsidR="00F27815" w:rsidRPr="008D2AE6" w:rsidRDefault="00F27815" w:rsidP="00F27815">
      <w:pPr>
        <w:pStyle w:val="Plattetekst"/>
      </w:pPr>
      <w:r w:rsidRPr="008D2AE6">
        <w:t>IMO NAV at its 57</w:t>
      </w:r>
      <w:r w:rsidRPr="008D2AE6">
        <w:rPr>
          <w:vertAlign w:val="superscript"/>
        </w:rPr>
        <w:t>th</w:t>
      </w:r>
      <w:r w:rsidRPr="008D2AE6">
        <w:t xml:space="preserve"> session agreed on the use of the IHO GI Registry as a baseline for the collection, exchange, and distribution of data.</w:t>
      </w:r>
      <w:r>
        <w:t xml:space="preserve"> </w:t>
      </w:r>
      <w:r w:rsidRPr="008D2AE6">
        <w:t>Supporting a greater variety of information and therefore supporting increased interoperability.  This was the first step towards the Common Maritime Data Structure (CMDS), essential for e-navigation.</w:t>
      </w:r>
    </w:p>
    <w:p w14:paraId="177D89E8" w14:textId="77777777" w:rsidR="00F27815" w:rsidRPr="008D2AE6" w:rsidRDefault="00F27815" w:rsidP="00F27815">
      <w:pPr>
        <w:pStyle w:val="Plattetekst"/>
      </w:pPr>
      <w:r w:rsidRPr="008D2AE6">
        <w:t>IALA Council has approved the participation of IALA in the IHO GI Registry as a Submitting Organisation, and as a domain owner (</w:t>
      </w:r>
      <w:r>
        <w:t xml:space="preserve">i.e., </w:t>
      </w:r>
      <w:r w:rsidRPr="008D2AE6">
        <w:t>the IALA domains within the Registry).</w:t>
      </w:r>
    </w:p>
    <w:p w14:paraId="462048F8" w14:textId="77777777" w:rsidR="00F27815" w:rsidRPr="008D2AE6" w:rsidRDefault="00F27815" w:rsidP="00F27815">
      <w:pPr>
        <w:pStyle w:val="Plattetekst"/>
      </w:pPr>
      <w:r w:rsidRPr="008D2AE6">
        <w:t>The next step for IALA committees and contributors is to populate the IALA Domain within the registry.  Where the development of product specifications comes first and then the required items are registered into the registry.</w:t>
      </w:r>
    </w:p>
    <w:p w14:paraId="0CEB8AC9" w14:textId="4E5FB98C" w:rsidR="00102C0E" w:rsidRDefault="00102C0E" w:rsidP="00AC3C16">
      <w:pPr>
        <w:pStyle w:val="Plattetekst"/>
      </w:pPr>
    </w:p>
    <w:p w14:paraId="5A164C9D" w14:textId="77777777" w:rsidR="002E6A3D" w:rsidRPr="008D2AE6" w:rsidRDefault="002E6A3D" w:rsidP="002E6A3D">
      <w:pPr>
        <w:pStyle w:val="Kop2"/>
        <w:tabs>
          <w:tab w:val="num" w:pos="2703"/>
        </w:tabs>
      </w:pPr>
      <w:bookmarkStart w:id="3" w:name="_Toc445971307"/>
      <w:bookmarkStart w:id="4" w:name="_Toc176790068"/>
      <w:r w:rsidRPr="008D2AE6">
        <w:t>Objectives of the Guideline</w:t>
      </w:r>
      <w:bookmarkEnd w:id="3"/>
      <w:bookmarkEnd w:id="4"/>
    </w:p>
    <w:p w14:paraId="24861C59" w14:textId="77777777" w:rsidR="002E6A3D" w:rsidRPr="008D2AE6" w:rsidRDefault="002E6A3D" w:rsidP="002E6A3D">
      <w:pPr>
        <w:pStyle w:val="Heading2separationline"/>
      </w:pPr>
    </w:p>
    <w:p w14:paraId="47FA38BB" w14:textId="0D41608B" w:rsidR="002E6A3D" w:rsidRDefault="002E6A3D" w:rsidP="002E6A3D">
      <w:pPr>
        <w:pStyle w:val="Plattetekst"/>
      </w:pPr>
      <w:r>
        <w:t xml:space="preserve">This Guideline is aimed to assist IALA members and/or other international organizations in the development of S-100 compliant product specification for the S-200 domain. Product specification are needed for the development and implementation of a Maritime Service (MS) in the context of e-navigation. The MS’s are described in IMO MSC.1/Circ. 1610 on initial descriptions of Maritime Services in the context of e-Navigation and will be further developed by the appointed standardization body. </w:t>
      </w:r>
    </w:p>
    <w:p w14:paraId="655F32D3" w14:textId="23D56716" w:rsidR="002E6A3D" w:rsidRDefault="002E6A3D" w:rsidP="002E6A3D">
      <w:pPr>
        <w:pStyle w:val="Bullet1"/>
        <w:numPr>
          <w:ilvl w:val="0"/>
          <w:numId w:val="0"/>
        </w:numPr>
      </w:pPr>
      <w:r>
        <w:t xml:space="preserve">IHO guideline S-97 “IHO Guidelines for Creating S-100 Product Specifications” is a comprehensive and frequently updated guideline. With regards to product specification development IALA refers to the IHO S-97 as the primary document. This guideline is intended to give guidance on specific S-200 domain subjects that are not covered within the S-97 guideline. These subject are included in the S-200 product specification template. </w:t>
      </w:r>
    </w:p>
    <w:p w14:paraId="2F7B3B1B" w14:textId="77777777" w:rsidR="002E6A3D" w:rsidRPr="002E6A3D" w:rsidRDefault="002E6A3D" w:rsidP="002E6A3D"/>
    <w:p w14:paraId="1C6E57DA" w14:textId="40723AB8" w:rsidR="00AC3C16" w:rsidRPr="008D2AE6" w:rsidRDefault="00AC3C16" w:rsidP="00AC3C16">
      <w:pPr>
        <w:pStyle w:val="Kop2"/>
        <w:tabs>
          <w:tab w:val="num" w:pos="2703"/>
        </w:tabs>
      </w:pPr>
      <w:bookmarkStart w:id="5" w:name="_toc371"/>
      <w:bookmarkStart w:id="6" w:name="_toc379"/>
      <w:bookmarkStart w:id="7" w:name="_Toc445971309"/>
      <w:bookmarkStart w:id="8" w:name="_Toc176790069"/>
      <w:bookmarkEnd w:id="5"/>
      <w:bookmarkEnd w:id="6"/>
      <w:r w:rsidRPr="008D2AE6">
        <w:t xml:space="preserve">The IHO </w:t>
      </w:r>
      <w:bookmarkEnd w:id="7"/>
      <w:r w:rsidR="007B25B3">
        <w:t>S-100 Universal Hydrographic Data Model</w:t>
      </w:r>
      <w:bookmarkEnd w:id="8"/>
    </w:p>
    <w:p w14:paraId="5864E6EF" w14:textId="77777777" w:rsidR="00D026DC" w:rsidRPr="008D2AE6" w:rsidRDefault="00D026DC" w:rsidP="00D026DC">
      <w:pPr>
        <w:pStyle w:val="Heading2separationline"/>
      </w:pPr>
    </w:p>
    <w:p w14:paraId="0A92F47C" w14:textId="09D72702" w:rsidR="007B25B3" w:rsidRDefault="007B25B3" w:rsidP="00AC3C16">
      <w:pPr>
        <w:pStyle w:val="Plattetekst"/>
      </w:pPr>
      <w:r w:rsidRPr="007B25B3">
        <w:t>S-100 – IHO Universal Hydrographic Data Model comprises a set of related parts that give the user the appropriate tools and framework to develop and maintain hydrographic related data, products and registers. These standards specify, for hydrographic and related information, methods and tools for data management, processing, analysing, accessing, presenting and transferring such data in digital/electronic form between different users, systems and locations. By following this set of geospatial hydrographic standards users will be able to build constituent parts of an S-100 compliant product specification. S-100 conforms as far as is reasonably possible to the ISO TC 211 series of geographical information standards, and where necessary has been tailored to suit hydrographic requirements. S-100 details the standard to be used for the exchange of hydrographic and related geospatial data between national hydrographic offices as well as between other organizations and for its distribution to manufactures, mariners and other data users</w:t>
      </w:r>
      <w:r>
        <w:t>.</w:t>
      </w:r>
    </w:p>
    <w:p w14:paraId="67C4C252" w14:textId="77777777" w:rsidR="007B25B3" w:rsidRDefault="007B25B3" w:rsidP="00AC3C16">
      <w:pPr>
        <w:pStyle w:val="Plattetekst"/>
      </w:pPr>
    </w:p>
    <w:p w14:paraId="27ACE970" w14:textId="39F8E4FC" w:rsidR="007B25B3" w:rsidRDefault="007B25B3" w:rsidP="00AC3C16">
      <w:pPr>
        <w:pStyle w:val="Plattetekst"/>
      </w:pPr>
      <w:r>
        <w:lastRenderedPageBreak/>
        <w:t xml:space="preserve">To facilitate maximum operability and uniformity IALA has decided to adopt S-100 as the standard for the development for product specification needed to facilitate the Maritime Service in the context of e-Navigation. The S-100 backbone is the Geospatial Information Registry. This contains a collection of harmonized information divided into a series of registers. These registers are subdivided into different domains. </w:t>
      </w:r>
      <w:r w:rsidR="003529A8">
        <w:t>IALA is the domain owner for the S-200 domain.</w:t>
      </w:r>
    </w:p>
    <w:p w14:paraId="323E80FC" w14:textId="7D591C42" w:rsidR="003529A8" w:rsidRDefault="003529A8" w:rsidP="00AC3C16">
      <w:pPr>
        <w:pStyle w:val="Plattetekst"/>
      </w:pPr>
      <w:r>
        <w:rPr>
          <w:noProof/>
        </w:rPr>
        <w:drawing>
          <wp:inline distT="0" distB="0" distL="0" distR="0" wp14:anchorId="5E9E114D" wp14:editId="28D935BA">
            <wp:extent cx="4133850" cy="2019028"/>
            <wp:effectExtent l="0" t="0" r="0" b="635"/>
            <wp:docPr id="1523770593" name="Afbeelding 1" descr="Afbeelding met tekst, schermopnam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770593" name="Afbeelding 1" descr="Afbeelding met tekst, schermopname, ontwerp&#10;&#10;Automatisch gegenereerde beschrijving"/>
                    <pic:cNvPicPr/>
                  </pic:nvPicPr>
                  <pic:blipFill>
                    <a:blip r:embed="rId22"/>
                    <a:stretch>
                      <a:fillRect/>
                    </a:stretch>
                  </pic:blipFill>
                  <pic:spPr>
                    <a:xfrm>
                      <a:off x="0" y="0"/>
                      <a:ext cx="4143682" cy="2023830"/>
                    </a:xfrm>
                    <a:prstGeom prst="rect">
                      <a:avLst/>
                    </a:prstGeom>
                  </pic:spPr>
                </pic:pic>
              </a:graphicData>
            </a:graphic>
          </wp:inline>
        </w:drawing>
      </w:r>
    </w:p>
    <w:p w14:paraId="55A7C86B" w14:textId="6BF8DCED" w:rsidR="003529A8" w:rsidRDefault="003529A8" w:rsidP="003529A8">
      <w:pPr>
        <w:pStyle w:val="Figurecaption"/>
      </w:pPr>
      <w:r>
        <w:t>the IHO GI Registry</w:t>
      </w:r>
    </w:p>
    <w:p w14:paraId="087259AE" w14:textId="509393D1" w:rsidR="00AC3C16" w:rsidRPr="008D2AE6" w:rsidRDefault="00AC3C16" w:rsidP="00AC3C16">
      <w:pPr>
        <w:pStyle w:val="Kop2"/>
        <w:tabs>
          <w:tab w:val="num" w:pos="2703"/>
        </w:tabs>
      </w:pPr>
      <w:bookmarkStart w:id="9" w:name="_toc389"/>
      <w:bookmarkStart w:id="10" w:name="_toc395"/>
      <w:bookmarkStart w:id="11" w:name="_toc423"/>
      <w:bookmarkStart w:id="12" w:name="_Toc445971311"/>
      <w:bookmarkStart w:id="13" w:name="_Toc176790070"/>
      <w:bookmarkEnd w:id="9"/>
      <w:bookmarkEnd w:id="10"/>
      <w:bookmarkEnd w:id="11"/>
      <w:r w:rsidRPr="008D2AE6">
        <w:t>IALA Domain and Management</w:t>
      </w:r>
      <w:bookmarkEnd w:id="12"/>
      <w:bookmarkEnd w:id="13"/>
    </w:p>
    <w:p w14:paraId="489A9F0E" w14:textId="77777777" w:rsidR="000E434E" w:rsidRPr="008D2AE6" w:rsidRDefault="000E434E" w:rsidP="000E434E">
      <w:pPr>
        <w:pStyle w:val="Heading2separationline"/>
      </w:pPr>
    </w:p>
    <w:p w14:paraId="25E729A0" w14:textId="6EE452D5" w:rsidR="00AC3C16" w:rsidRDefault="00DD260B" w:rsidP="00AC3C16">
      <w:pPr>
        <w:pStyle w:val="Plattetekst"/>
      </w:pPr>
      <w:r w:rsidRPr="008D2AE6">
        <w:t>IALA is a</w:t>
      </w:r>
      <w:r w:rsidR="00AC3C16" w:rsidRPr="008D2AE6">
        <w:t xml:space="preserve"> domain owner in the IHO GI registry. All product specificati</w:t>
      </w:r>
      <w:r w:rsidR="00F73BC2" w:rsidRPr="008D2AE6">
        <w:t>ons developed by IALA are structured</w:t>
      </w:r>
      <w:r w:rsidR="000E434E" w:rsidRPr="008D2AE6">
        <w:t xml:space="preserve"> and managed by IALA.</w:t>
      </w:r>
    </w:p>
    <w:p w14:paraId="681DCAFB" w14:textId="1C32B627" w:rsidR="005462E6" w:rsidRPr="008D2AE6" w:rsidRDefault="005462E6" w:rsidP="00AC3C16">
      <w:pPr>
        <w:pStyle w:val="Plattetekst"/>
      </w:pPr>
      <w:r>
        <w:t xml:space="preserve">In addition, IALA will need to cooperate and harmonize product specifications related to </w:t>
      </w:r>
      <w:r w:rsidR="00490B99">
        <w:t>data</w:t>
      </w:r>
      <w:r>
        <w:t xml:space="preserve"> used in VTS and </w:t>
      </w:r>
      <w:proofErr w:type="spellStart"/>
      <w:r>
        <w:t>AtoNs</w:t>
      </w:r>
      <w:proofErr w:type="spellEnd"/>
      <w:r>
        <w:t xml:space="preserve"> with other IHO GI registry owners</w:t>
      </w:r>
      <w:r w:rsidR="00490B99">
        <w:t>,</w:t>
      </w:r>
      <w:r>
        <w:t xml:space="preserve"> </w:t>
      </w:r>
      <w:r w:rsidR="00490B99">
        <w:t>es</w:t>
      </w:r>
      <w:r>
        <w:t>pecially together with IHO and vi</w:t>
      </w:r>
      <w:r w:rsidR="00490B99">
        <w:t>ce</w:t>
      </w:r>
      <w:r>
        <w:t xml:space="preserve"> versa. </w:t>
      </w:r>
    </w:p>
    <w:p w14:paraId="3034A88E" w14:textId="6D41EADF" w:rsidR="00AC3C16" w:rsidRPr="008D2AE6" w:rsidRDefault="00AC3C16" w:rsidP="00AC3C16">
      <w:pPr>
        <w:pStyle w:val="Plattetekst"/>
      </w:pPr>
      <w:r w:rsidRPr="008D2AE6">
        <w:t xml:space="preserve">IALA has developed procedures to manage the IALA domain and its role as a Submitting Organisation to the IHO GI Registry. </w:t>
      </w:r>
      <w:r w:rsidR="000E434E" w:rsidRPr="008D2AE6">
        <w:t xml:space="preserve"> </w:t>
      </w:r>
      <w:r w:rsidRPr="008D2AE6">
        <w:t xml:space="preserve">The IALA Domains management and submission process for an IALA S-200 series product specification is described in detail in IALA Guideline 1087. </w:t>
      </w:r>
      <w:r w:rsidR="000E434E" w:rsidRPr="008D2AE6">
        <w:t xml:space="preserve"> </w:t>
      </w:r>
      <w:r w:rsidR="00F73BC2" w:rsidRPr="008D2AE6">
        <w:t>The responsible project- and/or field</w:t>
      </w:r>
      <w:r w:rsidR="00DD260B" w:rsidRPr="008D2AE6">
        <w:t xml:space="preserve"> </w:t>
      </w:r>
      <w:r w:rsidR="00F73BC2" w:rsidRPr="008D2AE6">
        <w:t>manager responsible for product specification development</w:t>
      </w:r>
      <w:r w:rsidRPr="008D2AE6">
        <w:t xml:space="preserve"> should follow these procedures in order to get the product specification registered in the product specification register.</w:t>
      </w:r>
    </w:p>
    <w:p w14:paraId="6F3329B9" w14:textId="77777777" w:rsidR="00AC3C16" w:rsidRPr="008D2AE6" w:rsidRDefault="00AC3C16" w:rsidP="00AC3C16">
      <w:pPr>
        <w:pStyle w:val="Plattetekst"/>
      </w:pPr>
    </w:p>
    <w:p w14:paraId="18D48BC1" w14:textId="77777777" w:rsidR="00AC3C16" w:rsidRPr="008D2AE6" w:rsidRDefault="00AC3C16" w:rsidP="00AC3C16">
      <w:pPr>
        <w:pStyle w:val="Kop2"/>
        <w:tabs>
          <w:tab w:val="num" w:pos="2703"/>
        </w:tabs>
      </w:pPr>
      <w:bookmarkStart w:id="14" w:name="_toc431"/>
      <w:bookmarkStart w:id="15" w:name="_Toc445971312"/>
      <w:bookmarkStart w:id="16" w:name="_Toc176790071"/>
      <w:bookmarkEnd w:id="14"/>
      <w:r w:rsidRPr="008D2AE6">
        <w:t>IALA Domain specific registry information</w:t>
      </w:r>
      <w:bookmarkEnd w:id="15"/>
      <w:bookmarkEnd w:id="16"/>
    </w:p>
    <w:p w14:paraId="14DC70D0" w14:textId="77777777" w:rsidR="000E434E" w:rsidRPr="008D2AE6" w:rsidRDefault="000E434E" w:rsidP="000E434E">
      <w:pPr>
        <w:pStyle w:val="Heading2separationline"/>
      </w:pPr>
    </w:p>
    <w:p w14:paraId="2D02342B" w14:textId="7FF48141" w:rsidR="00AC3C16" w:rsidRPr="008D2AE6" w:rsidRDefault="00385F0B" w:rsidP="00AC3C16">
      <w:pPr>
        <w:pStyle w:val="Plattetekst"/>
        <w:tabs>
          <w:tab w:val="left" w:pos="810"/>
        </w:tabs>
      </w:pPr>
      <w:r>
        <w:t>S</w:t>
      </w:r>
      <w:r w:rsidR="00AC3C16" w:rsidRPr="008D2AE6">
        <w:t>ome of the IHO S-100 parts will have to be interpr</w:t>
      </w:r>
      <w:r w:rsidR="0061725E">
        <w:t>eted in another context for us</w:t>
      </w:r>
      <w:r w:rsidR="00AC3C16" w:rsidRPr="008D2AE6">
        <w:t>e in the IALA domain.</w:t>
      </w:r>
    </w:p>
    <w:p w14:paraId="11F42CF2" w14:textId="3385C6C0" w:rsidR="00AC3C16" w:rsidRPr="008D2AE6" w:rsidRDefault="000E434E" w:rsidP="00AC3C16">
      <w:pPr>
        <w:pStyle w:val="Plattetekst"/>
        <w:tabs>
          <w:tab w:val="left" w:pos="810"/>
        </w:tabs>
      </w:pPr>
      <w:r w:rsidRPr="008D2AE6">
        <w:fldChar w:fldCharType="begin"/>
      </w:r>
      <w:r w:rsidRPr="008D2AE6">
        <w:instrText xml:space="preserve"> REF _Ref449546537 \r \h </w:instrText>
      </w:r>
      <w:r w:rsidRPr="008D2AE6">
        <w:fldChar w:fldCharType="separate"/>
      </w:r>
      <w:r w:rsidRPr="008D2AE6">
        <w:t>Table 1</w:t>
      </w:r>
      <w:r w:rsidRPr="008D2AE6">
        <w:fldChar w:fldCharType="end"/>
      </w:r>
      <w:r w:rsidRPr="008D2AE6">
        <w:t xml:space="preserve"> </w:t>
      </w:r>
      <w:r w:rsidR="00AC3C16" w:rsidRPr="008D2AE6">
        <w:t xml:space="preserve">gives some additional information for the specific use in the IALA domain. </w:t>
      </w:r>
      <w:r w:rsidRPr="008D2AE6">
        <w:t xml:space="preserve"> </w:t>
      </w:r>
      <w:r w:rsidR="00AC3C16" w:rsidRPr="008D2AE6">
        <w:t>This additional information is given to place the S-100 description of the different parts in a more IALA domain context.</w:t>
      </w:r>
    </w:p>
    <w:p w14:paraId="5F6D06F2" w14:textId="77777777" w:rsidR="00AC3C16" w:rsidRPr="008D2AE6" w:rsidRDefault="00AC3C16" w:rsidP="005946A0">
      <w:pPr>
        <w:pStyle w:val="Tablecaption"/>
        <w:ind w:left="851" w:hanging="851"/>
      </w:pPr>
      <w:bookmarkStart w:id="17" w:name="_Toc367873246"/>
      <w:bookmarkStart w:id="18" w:name="_Ref449546537"/>
      <w:bookmarkStart w:id="19" w:name="_Toc462235075"/>
      <w:r w:rsidRPr="008D2AE6">
        <w:t>S-100 parts for IALA use</w:t>
      </w:r>
      <w:bookmarkEnd w:id="17"/>
      <w:bookmarkEnd w:id="18"/>
      <w:bookmarkEnd w:id="19"/>
    </w:p>
    <w:tbl>
      <w:tblPr>
        <w:tblW w:w="0" w:type="auto"/>
        <w:tblInd w:w="108" w:type="dxa"/>
        <w:tblLayout w:type="fixed"/>
        <w:tblLook w:val="0000" w:firstRow="0" w:lastRow="0" w:firstColumn="0" w:lastColumn="0" w:noHBand="0" w:noVBand="0"/>
      </w:tblPr>
      <w:tblGrid>
        <w:gridCol w:w="3649"/>
        <w:gridCol w:w="2021"/>
        <w:gridCol w:w="3800"/>
      </w:tblGrid>
      <w:tr w:rsidR="00AC3C16" w:rsidRPr="008D2AE6" w14:paraId="1EB59264" w14:textId="77777777" w:rsidTr="00EC0E59">
        <w:trPr>
          <w:cantSplit/>
          <w:trHeight w:val="497"/>
          <w:tblHeader/>
        </w:trPr>
        <w:tc>
          <w:tcPr>
            <w:tcW w:w="3649" w:type="dxa"/>
            <w:tcBorders>
              <w:top w:val="single" w:sz="8" w:space="0" w:color="000000"/>
              <w:left w:val="single" w:sz="8" w:space="0" w:color="000000"/>
              <w:bottom w:val="single" w:sz="8" w:space="0" w:color="000000"/>
            </w:tcBorders>
            <w:shd w:val="clear" w:color="auto" w:fill="0070C0"/>
            <w:vAlign w:val="center"/>
          </w:tcPr>
          <w:p w14:paraId="74B0533E" w14:textId="77777777" w:rsidR="00AC3C16" w:rsidRPr="008D2AE6" w:rsidRDefault="00AC3C16" w:rsidP="00EC0E59">
            <w:pPr>
              <w:pStyle w:val="Tableheading"/>
              <w:jc w:val="center"/>
              <w:rPr>
                <w:sz w:val="16"/>
                <w:szCs w:val="16"/>
                <w:lang w:val="en-GB"/>
              </w:rPr>
            </w:pPr>
            <w:r w:rsidRPr="008D2AE6">
              <w:rPr>
                <w:b w:val="0"/>
                <w:color w:val="FFFFFF" w:themeColor="background1"/>
                <w:lang w:val="en-GB"/>
              </w:rPr>
              <w:t>Part Title</w:t>
            </w:r>
          </w:p>
        </w:tc>
        <w:tc>
          <w:tcPr>
            <w:tcW w:w="2021" w:type="dxa"/>
            <w:tcBorders>
              <w:top w:val="single" w:sz="8" w:space="0" w:color="000000"/>
              <w:left w:val="single" w:sz="8" w:space="0" w:color="000000"/>
              <w:bottom w:val="single" w:sz="8" w:space="0" w:color="000000"/>
            </w:tcBorders>
            <w:shd w:val="clear" w:color="auto" w:fill="0070C0"/>
            <w:vAlign w:val="center"/>
          </w:tcPr>
          <w:p w14:paraId="2B766FDB" w14:textId="77777777" w:rsidR="00AC3C16" w:rsidRPr="008D2AE6" w:rsidRDefault="00AC3C16" w:rsidP="00EC0E59">
            <w:pPr>
              <w:pStyle w:val="Tableheading"/>
              <w:jc w:val="center"/>
              <w:rPr>
                <w:sz w:val="16"/>
                <w:szCs w:val="16"/>
                <w:lang w:val="en-GB"/>
              </w:rPr>
            </w:pPr>
            <w:r w:rsidRPr="008D2AE6">
              <w:rPr>
                <w:b w:val="0"/>
                <w:color w:val="FFFFFF" w:themeColor="background1"/>
                <w:lang w:val="en-GB"/>
              </w:rPr>
              <w:t>Part Number</w:t>
            </w:r>
          </w:p>
        </w:tc>
        <w:tc>
          <w:tcPr>
            <w:tcW w:w="3800" w:type="dxa"/>
            <w:tcBorders>
              <w:top w:val="single" w:sz="8" w:space="0" w:color="000000"/>
              <w:left w:val="single" w:sz="8" w:space="0" w:color="000000"/>
              <w:bottom w:val="single" w:sz="8" w:space="0" w:color="000000"/>
              <w:right w:val="single" w:sz="8" w:space="0" w:color="000000"/>
            </w:tcBorders>
            <w:shd w:val="clear" w:color="auto" w:fill="0070C0"/>
            <w:vAlign w:val="center"/>
          </w:tcPr>
          <w:p w14:paraId="79ADE19F" w14:textId="77777777" w:rsidR="00AC3C16" w:rsidRPr="008D2AE6" w:rsidRDefault="00AC3C16" w:rsidP="00EC0E59">
            <w:pPr>
              <w:pStyle w:val="Tableheading"/>
              <w:jc w:val="center"/>
              <w:rPr>
                <w:i/>
                <w:sz w:val="16"/>
                <w:szCs w:val="16"/>
                <w:lang w:val="en-GB"/>
              </w:rPr>
            </w:pPr>
            <w:r w:rsidRPr="008D2AE6">
              <w:rPr>
                <w:b w:val="0"/>
                <w:color w:val="FFFFFF" w:themeColor="background1"/>
                <w:lang w:val="en-GB"/>
              </w:rPr>
              <w:t>Specific guidance for IALA use</w:t>
            </w:r>
          </w:p>
        </w:tc>
      </w:tr>
      <w:tr w:rsidR="00AC3C16" w:rsidRPr="008D2AE6" w14:paraId="06CBA5C5" w14:textId="77777777" w:rsidTr="00AC3C16">
        <w:trPr>
          <w:cantSplit/>
          <w:trHeight w:val="198"/>
        </w:trPr>
        <w:tc>
          <w:tcPr>
            <w:tcW w:w="3649" w:type="dxa"/>
            <w:tcBorders>
              <w:top w:val="single" w:sz="8" w:space="0" w:color="000000"/>
              <w:left w:val="single" w:sz="8" w:space="0" w:color="000000"/>
              <w:bottom w:val="single" w:sz="8" w:space="0" w:color="000000"/>
            </w:tcBorders>
            <w:vAlign w:val="center"/>
          </w:tcPr>
          <w:p w14:paraId="36BDC319" w14:textId="77777777" w:rsidR="00AC3C16" w:rsidRPr="008D2AE6" w:rsidRDefault="00AC3C16" w:rsidP="00AC3C16">
            <w:pPr>
              <w:pStyle w:val="WW-Default"/>
              <w:tabs>
                <w:tab w:val="left" w:pos="810"/>
              </w:tabs>
              <w:snapToGrid w:val="0"/>
              <w:spacing w:before="120" w:after="120"/>
              <w:rPr>
                <w:sz w:val="16"/>
                <w:szCs w:val="16"/>
                <w:lang w:val="en-GB"/>
              </w:rPr>
            </w:pPr>
            <w:r w:rsidRPr="008D2AE6">
              <w:rPr>
                <w:sz w:val="16"/>
                <w:szCs w:val="16"/>
                <w:lang w:val="en-GB"/>
              </w:rPr>
              <w:t xml:space="preserve">Conceptual Schema Language </w:t>
            </w:r>
          </w:p>
        </w:tc>
        <w:tc>
          <w:tcPr>
            <w:tcW w:w="2021" w:type="dxa"/>
            <w:tcBorders>
              <w:top w:val="single" w:sz="8" w:space="0" w:color="000000"/>
              <w:left w:val="single" w:sz="8" w:space="0" w:color="000000"/>
              <w:bottom w:val="single" w:sz="8" w:space="0" w:color="000000"/>
            </w:tcBorders>
            <w:vAlign w:val="center"/>
          </w:tcPr>
          <w:p w14:paraId="28F25579" w14:textId="77777777" w:rsidR="00AC3C16" w:rsidRPr="008D2AE6" w:rsidRDefault="00AC3C16" w:rsidP="00AC3C16">
            <w:pPr>
              <w:pStyle w:val="WW-Default"/>
              <w:tabs>
                <w:tab w:val="left" w:pos="810"/>
              </w:tabs>
              <w:snapToGrid w:val="0"/>
              <w:spacing w:before="120" w:after="120"/>
              <w:rPr>
                <w:sz w:val="16"/>
                <w:szCs w:val="16"/>
                <w:lang w:val="en-GB"/>
              </w:rPr>
            </w:pPr>
            <w:r w:rsidRPr="008D2AE6">
              <w:rPr>
                <w:sz w:val="16"/>
                <w:szCs w:val="16"/>
                <w:lang w:val="en-GB"/>
              </w:rPr>
              <w:t xml:space="preserve">S-100 Part 1 </w:t>
            </w:r>
          </w:p>
        </w:tc>
        <w:tc>
          <w:tcPr>
            <w:tcW w:w="3800" w:type="dxa"/>
            <w:tcBorders>
              <w:top w:val="single" w:sz="8" w:space="0" w:color="000000"/>
              <w:left w:val="single" w:sz="8" w:space="0" w:color="000000"/>
              <w:bottom w:val="single" w:sz="8" w:space="0" w:color="000000"/>
              <w:right w:val="single" w:sz="8" w:space="0" w:color="000000"/>
            </w:tcBorders>
            <w:vAlign w:val="center"/>
          </w:tcPr>
          <w:p w14:paraId="73C5D00E" w14:textId="77777777" w:rsidR="00AC3C16" w:rsidRPr="008D2AE6" w:rsidRDefault="00AC3C16" w:rsidP="00AC3C16">
            <w:pPr>
              <w:tabs>
                <w:tab w:val="left" w:pos="810"/>
              </w:tabs>
              <w:snapToGrid w:val="0"/>
              <w:spacing w:before="120" w:after="120"/>
              <w:jc w:val="both"/>
              <w:rPr>
                <w:i/>
                <w:sz w:val="16"/>
                <w:szCs w:val="16"/>
              </w:rPr>
            </w:pPr>
            <w:r w:rsidRPr="008D2AE6">
              <w:rPr>
                <w:i/>
                <w:sz w:val="16"/>
                <w:szCs w:val="16"/>
              </w:rPr>
              <w:t>The use of UML is mandatory for describing the data-model of a product.  The part will apply in full.</w:t>
            </w:r>
          </w:p>
        </w:tc>
      </w:tr>
      <w:tr w:rsidR="00AC3C16" w:rsidRPr="008D2AE6" w14:paraId="246EBFC5" w14:textId="77777777" w:rsidTr="00AC3C16">
        <w:trPr>
          <w:cantSplit/>
          <w:trHeight w:val="321"/>
        </w:trPr>
        <w:tc>
          <w:tcPr>
            <w:tcW w:w="3649" w:type="dxa"/>
            <w:tcBorders>
              <w:top w:val="single" w:sz="8" w:space="0" w:color="000000"/>
              <w:left w:val="single" w:sz="8" w:space="0" w:color="000000"/>
              <w:bottom w:val="single" w:sz="8" w:space="0" w:color="000000"/>
            </w:tcBorders>
            <w:vAlign w:val="center"/>
          </w:tcPr>
          <w:p w14:paraId="4DA333A2" w14:textId="77777777" w:rsidR="00AC3C16" w:rsidRPr="008D2AE6" w:rsidRDefault="00AC3C16" w:rsidP="00AC3C16">
            <w:pPr>
              <w:pStyle w:val="WW-Default"/>
              <w:tabs>
                <w:tab w:val="left" w:pos="810"/>
              </w:tabs>
              <w:snapToGrid w:val="0"/>
              <w:spacing w:before="120" w:after="120"/>
              <w:rPr>
                <w:sz w:val="16"/>
                <w:szCs w:val="16"/>
                <w:lang w:val="en-GB"/>
              </w:rPr>
            </w:pPr>
            <w:r w:rsidRPr="008D2AE6">
              <w:rPr>
                <w:sz w:val="16"/>
                <w:szCs w:val="16"/>
                <w:lang w:val="en-GB"/>
              </w:rPr>
              <w:t xml:space="preserve">Management of IHO Geospatial Information Registers </w:t>
            </w:r>
          </w:p>
        </w:tc>
        <w:tc>
          <w:tcPr>
            <w:tcW w:w="2021" w:type="dxa"/>
            <w:tcBorders>
              <w:top w:val="single" w:sz="8" w:space="0" w:color="000000"/>
              <w:left w:val="single" w:sz="8" w:space="0" w:color="000000"/>
              <w:bottom w:val="single" w:sz="8" w:space="0" w:color="000000"/>
            </w:tcBorders>
            <w:vAlign w:val="center"/>
          </w:tcPr>
          <w:p w14:paraId="0900A91E" w14:textId="77777777" w:rsidR="00AC3C16" w:rsidRPr="008D2AE6" w:rsidRDefault="00AC3C16" w:rsidP="00AC3C16">
            <w:pPr>
              <w:pStyle w:val="WW-Default"/>
              <w:tabs>
                <w:tab w:val="left" w:pos="810"/>
              </w:tabs>
              <w:snapToGrid w:val="0"/>
              <w:spacing w:before="120" w:after="120"/>
              <w:rPr>
                <w:sz w:val="16"/>
                <w:szCs w:val="16"/>
                <w:lang w:val="en-GB"/>
              </w:rPr>
            </w:pPr>
            <w:r w:rsidRPr="008D2AE6">
              <w:rPr>
                <w:sz w:val="16"/>
                <w:szCs w:val="16"/>
                <w:lang w:val="en-GB"/>
              </w:rPr>
              <w:t xml:space="preserve">S-100 Part 2 </w:t>
            </w:r>
          </w:p>
        </w:tc>
        <w:tc>
          <w:tcPr>
            <w:tcW w:w="3800" w:type="dxa"/>
            <w:tcBorders>
              <w:top w:val="single" w:sz="8" w:space="0" w:color="000000"/>
              <w:left w:val="single" w:sz="8" w:space="0" w:color="000000"/>
              <w:bottom w:val="single" w:sz="8" w:space="0" w:color="000000"/>
              <w:right w:val="single" w:sz="8" w:space="0" w:color="000000"/>
            </w:tcBorders>
            <w:vAlign w:val="center"/>
          </w:tcPr>
          <w:p w14:paraId="7964A083" w14:textId="0D06466A" w:rsidR="00AC3C16" w:rsidRPr="008D2AE6" w:rsidRDefault="00AC3C16">
            <w:pPr>
              <w:tabs>
                <w:tab w:val="left" w:pos="810"/>
              </w:tabs>
              <w:snapToGrid w:val="0"/>
              <w:spacing w:before="120" w:after="120"/>
              <w:jc w:val="both"/>
              <w:rPr>
                <w:i/>
                <w:sz w:val="16"/>
                <w:szCs w:val="16"/>
              </w:rPr>
            </w:pPr>
            <w:r w:rsidRPr="008D2AE6">
              <w:rPr>
                <w:i/>
                <w:sz w:val="16"/>
                <w:szCs w:val="16"/>
              </w:rPr>
              <w:t>For the IALA Domain the management of the IALA registers will apply, these management procedures will be part of the register.</w:t>
            </w:r>
            <w:r w:rsidR="00385F0B">
              <w:rPr>
                <w:i/>
                <w:sz w:val="16"/>
                <w:szCs w:val="16"/>
              </w:rPr>
              <w:t xml:space="preserve"> </w:t>
            </w:r>
            <w:r w:rsidRPr="008D2AE6">
              <w:rPr>
                <w:i/>
                <w:sz w:val="16"/>
                <w:szCs w:val="16"/>
              </w:rPr>
              <w:t xml:space="preserve"> Procedures on amending existing product specifications.</w:t>
            </w:r>
          </w:p>
        </w:tc>
      </w:tr>
      <w:tr w:rsidR="00AC3C16" w:rsidRPr="008D2AE6" w14:paraId="62A27B77" w14:textId="77777777" w:rsidTr="00AC3C16">
        <w:trPr>
          <w:cantSplit/>
          <w:trHeight w:val="718"/>
        </w:trPr>
        <w:tc>
          <w:tcPr>
            <w:tcW w:w="3649" w:type="dxa"/>
            <w:tcBorders>
              <w:top w:val="single" w:sz="8" w:space="0" w:color="000000"/>
              <w:left w:val="single" w:sz="8" w:space="0" w:color="000000"/>
              <w:bottom w:val="single" w:sz="8" w:space="0" w:color="000000"/>
            </w:tcBorders>
            <w:vAlign w:val="center"/>
          </w:tcPr>
          <w:p w14:paraId="47BFBDE9" w14:textId="77777777" w:rsidR="00AC3C16" w:rsidRPr="008D2AE6" w:rsidRDefault="00AC3C16" w:rsidP="00AC3C16">
            <w:pPr>
              <w:pStyle w:val="WW-Default"/>
              <w:tabs>
                <w:tab w:val="left" w:pos="810"/>
              </w:tabs>
              <w:snapToGrid w:val="0"/>
              <w:spacing w:before="120" w:after="120"/>
              <w:rPr>
                <w:sz w:val="16"/>
                <w:szCs w:val="16"/>
                <w:lang w:val="en-GB"/>
              </w:rPr>
            </w:pPr>
            <w:r w:rsidRPr="008D2AE6">
              <w:rPr>
                <w:sz w:val="16"/>
                <w:szCs w:val="16"/>
                <w:lang w:val="en-GB"/>
              </w:rPr>
              <w:lastRenderedPageBreak/>
              <w:t xml:space="preserve">Feature Concept Dictionary Registers </w:t>
            </w:r>
          </w:p>
        </w:tc>
        <w:tc>
          <w:tcPr>
            <w:tcW w:w="2021" w:type="dxa"/>
            <w:tcBorders>
              <w:top w:val="single" w:sz="8" w:space="0" w:color="000000"/>
              <w:left w:val="single" w:sz="8" w:space="0" w:color="000000"/>
              <w:bottom w:val="single" w:sz="8" w:space="0" w:color="000000"/>
            </w:tcBorders>
            <w:vAlign w:val="center"/>
          </w:tcPr>
          <w:p w14:paraId="21E56937" w14:textId="77777777" w:rsidR="00AC3C16" w:rsidRPr="008D2AE6" w:rsidRDefault="00AC3C16" w:rsidP="00AC3C16">
            <w:pPr>
              <w:pStyle w:val="WW-Default"/>
              <w:tabs>
                <w:tab w:val="left" w:pos="810"/>
              </w:tabs>
              <w:snapToGrid w:val="0"/>
              <w:spacing w:before="120" w:after="120"/>
              <w:rPr>
                <w:sz w:val="16"/>
                <w:szCs w:val="16"/>
                <w:lang w:val="en-GB"/>
              </w:rPr>
            </w:pPr>
            <w:r w:rsidRPr="008D2AE6">
              <w:rPr>
                <w:sz w:val="16"/>
                <w:szCs w:val="16"/>
                <w:lang w:val="en-GB"/>
              </w:rPr>
              <w:t xml:space="preserve">S-100 Part 2a </w:t>
            </w:r>
          </w:p>
        </w:tc>
        <w:tc>
          <w:tcPr>
            <w:tcW w:w="3800" w:type="dxa"/>
            <w:tcBorders>
              <w:top w:val="single" w:sz="8" w:space="0" w:color="000000"/>
              <w:left w:val="single" w:sz="8" w:space="0" w:color="000000"/>
              <w:bottom w:val="single" w:sz="8" w:space="0" w:color="000000"/>
              <w:right w:val="single" w:sz="8" w:space="0" w:color="000000"/>
            </w:tcBorders>
            <w:vAlign w:val="center"/>
          </w:tcPr>
          <w:p w14:paraId="79022716" w14:textId="7293CD1B" w:rsidR="00AC3C16" w:rsidRPr="008D2AE6" w:rsidRDefault="00AC3C16" w:rsidP="00AC3C16">
            <w:pPr>
              <w:tabs>
                <w:tab w:val="left" w:pos="810"/>
              </w:tabs>
              <w:snapToGrid w:val="0"/>
              <w:spacing w:before="120" w:after="120"/>
              <w:jc w:val="both"/>
              <w:rPr>
                <w:i/>
                <w:sz w:val="16"/>
                <w:szCs w:val="16"/>
              </w:rPr>
            </w:pPr>
            <w:r w:rsidRPr="008D2AE6">
              <w:rPr>
                <w:i/>
                <w:sz w:val="16"/>
                <w:szCs w:val="16"/>
              </w:rPr>
              <w:t xml:space="preserve">The need for a register to store definitions applies for the IALA Domain. </w:t>
            </w:r>
            <w:r w:rsidR="000E434E" w:rsidRPr="008D2AE6">
              <w:rPr>
                <w:i/>
                <w:sz w:val="16"/>
                <w:szCs w:val="16"/>
              </w:rPr>
              <w:t xml:space="preserve"> </w:t>
            </w:r>
            <w:r w:rsidRPr="008D2AE6">
              <w:rPr>
                <w:i/>
                <w:sz w:val="16"/>
                <w:szCs w:val="16"/>
              </w:rPr>
              <w:t>In the Feature concept dictionary for the IALA Domain the Features for the e-navigation/IALA domain are registered.</w:t>
            </w:r>
          </w:p>
        </w:tc>
      </w:tr>
      <w:tr w:rsidR="00AC3C16" w:rsidRPr="00533CA5" w14:paraId="2DFCB08D" w14:textId="77777777" w:rsidTr="00AC3C16">
        <w:trPr>
          <w:cantSplit/>
          <w:trHeight w:val="718"/>
        </w:trPr>
        <w:tc>
          <w:tcPr>
            <w:tcW w:w="3649" w:type="dxa"/>
            <w:tcBorders>
              <w:top w:val="single" w:sz="8" w:space="0" w:color="000000"/>
              <w:left w:val="single" w:sz="8" w:space="0" w:color="000000"/>
              <w:bottom w:val="single" w:sz="8" w:space="0" w:color="000000"/>
            </w:tcBorders>
            <w:vAlign w:val="center"/>
          </w:tcPr>
          <w:p w14:paraId="0E676378" w14:textId="77777777" w:rsidR="00AC3C16" w:rsidRPr="008D2AE6" w:rsidRDefault="00AC3C16" w:rsidP="00AC3C16">
            <w:pPr>
              <w:pStyle w:val="WW-Default"/>
              <w:tabs>
                <w:tab w:val="left" w:pos="810"/>
              </w:tabs>
              <w:snapToGrid w:val="0"/>
              <w:spacing w:before="120" w:after="120"/>
              <w:rPr>
                <w:sz w:val="16"/>
                <w:szCs w:val="16"/>
                <w:lang w:val="en-GB"/>
              </w:rPr>
            </w:pPr>
            <w:r w:rsidRPr="008D2AE6">
              <w:rPr>
                <w:sz w:val="16"/>
                <w:szCs w:val="16"/>
                <w:lang w:val="en-GB"/>
              </w:rPr>
              <w:t>Portrayal register</w:t>
            </w:r>
          </w:p>
        </w:tc>
        <w:tc>
          <w:tcPr>
            <w:tcW w:w="2021" w:type="dxa"/>
            <w:tcBorders>
              <w:top w:val="single" w:sz="8" w:space="0" w:color="000000"/>
              <w:left w:val="single" w:sz="8" w:space="0" w:color="000000"/>
              <w:bottom w:val="single" w:sz="8" w:space="0" w:color="000000"/>
            </w:tcBorders>
            <w:vAlign w:val="center"/>
          </w:tcPr>
          <w:p w14:paraId="2F5FA0E7" w14:textId="77777777" w:rsidR="00AC3C16" w:rsidRPr="008D2AE6" w:rsidRDefault="00AC3C16" w:rsidP="00AC3C16">
            <w:pPr>
              <w:pStyle w:val="WW-Default"/>
              <w:tabs>
                <w:tab w:val="left" w:pos="810"/>
              </w:tabs>
              <w:snapToGrid w:val="0"/>
              <w:spacing w:before="120" w:after="120"/>
              <w:rPr>
                <w:sz w:val="16"/>
                <w:szCs w:val="16"/>
                <w:lang w:val="en-GB"/>
              </w:rPr>
            </w:pPr>
            <w:r w:rsidRPr="008D2AE6">
              <w:rPr>
                <w:sz w:val="16"/>
                <w:szCs w:val="16"/>
                <w:lang w:val="en-GB"/>
              </w:rPr>
              <w:t>S-100 part 2b</w:t>
            </w:r>
          </w:p>
        </w:tc>
        <w:tc>
          <w:tcPr>
            <w:tcW w:w="3800" w:type="dxa"/>
            <w:tcBorders>
              <w:top w:val="single" w:sz="8" w:space="0" w:color="000000"/>
              <w:left w:val="single" w:sz="8" w:space="0" w:color="000000"/>
              <w:bottom w:val="single" w:sz="8" w:space="0" w:color="000000"/>
              <w:right w:val="single" w:sz="8" w:space="0" w:color="000000"/>
            </w:tcBorders>
            <w:vAlign w:val="center"/>
          </w:tcPr>
          <w:p w14:paraId="02AC7B23" w14:textId="755148E6" w:rsidR="00AC3C16" w:rsidRPr="00533CA5" w:rsidRDefault="00AC3C16" w:rsidP="00AC3C16">
            <w:pPr>
              <w:tabs>
                <w:tab w:val="left" w:pos="810"/>
              </w:tabs>
              <w:snapToGrid w:val="0"/>
              <w:spacing w:before="120" w:after="120"/>
              <w:jc w:val="both"/>
              <w:rPr>
                <w:i/>
                <w:sz w:val="16"/>
                <w:szCs w:val="16"/>
                <w:lang w:val="en-US"/>
              </w:rPr>
            </w:pPr>
            <w:del w:id="20" w:author="Hooijmans, Peter (RWS CIV)" w:date="2024-08-21T08:19:00Z" w16du:dateUtc="2024-08-21T06:19:00Z">
              <w:r w:rsidRPr="00533CA5" w:rsidDel="00533CA5">
                <w:rPr>
                  <w:i/>
                  <w:sz w:val="16"/>
                  <w:szCs w:val="16"/>
                  <w:lang w:val="en-US"/>
                </w:rPr>
                <w:delText>None, under development by IHO</w:delText>
              </w:r>
            </w:del>
            <w:ins w:id="21" w:author="Hooijmans, Peter (RWS CIV)" w:date="2024-08-21T08:19:00Z" w16du:dateUtc="2024-08-21T06:19:00Z">
              <w:r w:rsidR="00533CA5" w:rsidRPr="00533CA5">
                <w:rPr>
                  <w:i/>
                  <w:sz w:val="16"/>
                  <w:szCs w:val="16"/>
                  <w:lang w:val="en-US"/>
                </w:rPr>
                <w:t xml:space="preserve"> </w:t>
              </w:r>
            </w:ins>
            <w:ins w:id="22" w:author="Hooijmans, Peter (RWS CIV)" w:date="2024-08-21T08:20:00Z" w16du:dateUtc="2024-08-21T06:20:00Z">
              <w:r w:rsidR="00533CA5" w:rsidRPr="00533CA5">
                <w:rPr>
                  <w:i/>
                  <w:sz w:val="16"/>
                  <w:szCs w:val="16"/>
                  <w:lang w:val="en-US"/>
                </w:rPr>
                <w:t>IALA relevant portrayal information can be</w:t>
              </w:r>
              <w:r w:rsidR="00533CA5">
                <w:rPr>
                  <w:i/>
                  <w:sz w:val="16"/>
                  <w:szCs w:val="16"/>
                  <w:lang w:val="en-US"/>
                </w:rPr>
                <w:t xml:space="preserve"> </w:t>
              </w:r>
            </w:ins>
            <w:ins w:id="23" w:author="Hooijmans, Peter (RWS CIV)" w:date="2024-08-21T08:21:00Z" w16du:dateUtc="2024-08-21T06:21:00Z">
              <w:r w:rsidR="00533CA5">
                <w:rPr>
                  <w:i/>
                  <w:sz w:val="16"/>
                  <w:szCs w:val="16"/>
                  <w:lang w:val="en-US"/>
                </w:rPr>
                <w:t>registered here.</w:t>
              </w:r>
            </w:ins>
          </w:p>
        </w:tc>
      </w:tr>
      <w:tr w:rsidR="00AC3C16" w:rsidRPr="008D2AE6" w14:paraId="344C11C8" w14:textId="77777777" w:rsidTr="00AC3C16">
        <w:trPr>
          <w:cantSplit/>
          <w:trHeight w:val="198"/>
        </w:trPr>
        <w:tc>
          <w:tcPr>
            <w:tcW w:w="3649" w:type="dxa"/>
            <w:tcBorders>
              <w:top w:val="single" w:sz="8" w:space="0" w:color="000000"/>
              <w:left w:val="single" w:sz="8" w:space="0" w:color="000000"/>
              <w:bottom w:val="single" w:sz="8" w:space="0" w:color="000000"/>
            </w:tcBorders>
            <w:vAlign w:val="center"/>
          </w:tcPr>
          <w:p w14:paraId="520DEBF6" w14:textId="77777777" w:rsidR="00AC3C16" w:rsidRPr="008D2AE6" w:rsidRDefault="00AC3C16" w:rsidP="00AC3C16">
            <w:pPr>
              <w:pStyle w:val="WW-Default"/>
              <w:tabs>
                <w:tab w:val="left" w:pos="810"/>
              </w:tabs>
              <w:snapToGrid w:val="0"/>
              <w:spacing w:before="120" w:after="120"/>
              <w:rPr>
                <w:sz w:val="16"/>
                <w:szCs w:val="16"/>
                <w:lang w:val="en-GB"/>
              </w:rPr>
            </w:pPr>
            <w:r w:rsidRPr="008D2AE6">
              <w:rPr>
                <w:sz w:val="16"/>
                <w:szCs w:val="16"/>
                <w:lang w:val="en-GB"/>
              </w:rPr>
              <w:t xml:space="preserve">General Feature Model and Rules for Application Schema </w:t>
            </w:r>
          </w:p>
        </w:tc>
        <w:tc>
          <w:tcPr>
            <w:tcW w:w="2021" w:type="dxa"/>
            <w:tcBorders>
              <w:top w:val="single" w:sz="8" w:space="0" w:color="000000"/>
              <w:left w:val="single" w:sz="8" w:space="0" w:color="000000"/>
              <w:bottom w:val="single" w:sz="8" w:space="0" w:color="000000"/>
            </w:tcBorders>
            <w:vAlign w:val="center"/>
          </w:tcPr>
          <w:p w14:paraId="7B222BEF" w14:textId="77777777" w:rsidR="00AC3C16" w:rsidRPr="008D2AE6" w:rsidRDefault="00AC3C16" w:rsidP="00AC3C16">
            <w:pPr>
              <w:pStyle w:val="WW-Default"/>
              <w:tabs>
                <w:tab w:val="left" w:pos="810"/>
              </w:tabs>
              <w:snapToGrid w:val="0"/>
              <w:spacing w:before="120" w:after="120"/>
              <w:rPr>
                <w:sz w:val="16"/>
                <w:szCs w:val="16"/>
                <w:lang w:val="en-GB"/>
              </w:rPr>
            </w:pPr>
            <w:r w:rsidRPr="008D2AE6">
              <w:rPr>
                <w:sz w:val="16"/>
                <w:szCs w:val="16"/>
                <w:lang w:val="en-GB"/>
              </w:rPr>
              <w:t xml:space="preserve">S-100 Part 3 </w:t>
            </w:r>
          </w:p>
        </w:tc>
        <w:tc>
          <w:tcPr>
            <w:tcW w:w="3800" w:type="dxa"/>
            <w:tcBorders>
              <w:top w:val="single" w:sz="8" w:space="0" w:color="000000"/>
              <w:left w:val="single" w:sz="8" w:space="0" w:color="000000"/>
              <w:bottom w:val="single" w:sz="8" w:space="0" w:color="000000"/>
              <w:right w:val="single" w:sz="8" w:space="0" w:color="000000"/>
            </w:tcBorders>
            <w:vAlign w:val="center"/>
          </w:tcPr>
          <w:p w14:paraId="68FC5B6B" w14:textId="2B307919" w:rsidR="00AC3C16" w:rsidRPr="008D2AE6" w:rsidRDefault="00AC3C16" w:rsidP="00AC3C16">
            <w:pPr>
              <w:tabs>
                <w:tab w:val="left" w:pos="810"/>
              </w:tabs>
              <w:snapToGrid w:val="0"/>
              <w:spacing w:before="120" w:after="120"/>
              <w:jc w:val="both"/>
              <w:rPr>
                <w:sz w:val="16"/>
                <w:szCs w:val="16"/>
              </w:rPr>
            </w:pPr>
            <w:r w:rsidRPr="008D2AE6">
              <w:rPr>
                <w:sz w:val="16"/>
                <w:szCs w:val="16"/>
              </w:rPr>
              <w:t xml:space="preserve">This part applies in full for the IALA Domain. </w:t>
            </w:r>
            <w:r w:rsidR="000E434E" w:rsidRPr="008D2AE6">
              <w:rPr>
                <w:sz w:val="16"/>
                <w:szCs w:val="16"/>
              </w:rPr>
              <w:t xml:space="preserve"> </w:t>
            </w:r>
            <w:r w:rsidRPr="008D2AE6">
              <w:rPr>
                <w:sz w:val="16"/>
                <w:szCs w:val="16"/>
              </w:rPr>
              <w:t>The General Feature Model and the Application Schema are the most important items.</w:t>
            </w:r>
          </w:p>
        </w:tc>
      </w:tr>
      <w:tr w:rsidR="00AC3C16" w:rsidRPr="008D2AE6" w14:paraId="173CF037" w14:textId="77777777" w:rsidTr="00AC3C16">
        <w:trPr>
          <w:cantSplit/>
          <w:trHeight w:val="198"/>
        </w:trPr>
        <w:tc>
          <w:tcPr>
            <w:tcW w:w="3649" w:type="dxa"/>
            <w:tcBorders>
              <w:top w:val="single" w:sz="8" w:space="0" w:color="000000"/>
              <w:left w:val="single" w:sz="8" w:space="0" w:color="000000"/>
              <w:bottom w:val="single" w:sz="8" w:space="0" w:color="000000"/>
            </w:tcBorders>
            <w:vAlign w:val="center"/>
          </w:tcPr>
          <w:p w14:paraId="6552ED70" w14:textId="77777777" w:rsidR="00AC3C16" w:rsidRPr="008D2AE6" w:rsidRDefault="00AC3C16" w:rsidP="00AC3C16">
            <w:pPr>
              <w:pStyle w:val="WW-Default"/>
              <w:tabs>
                <w:tab w:val="left" w:pos="810"/>
              </w:tabs>
              <w:snapToGrid w:val="0"/>
              <w:spacing w:before="120" w:after="120"/>
              <w:rPr>
                <w:sz w:val="16"/>
                <w:szCs w:val="16"/>
                <w:lang w:val="en-GB"/>
              </w:rPr>
            </w:pPr>
            <w:r w:rsidRPr="008D2AE6">
              <w:rPr>
                <w:sz w:val="16"/>
                <w:szCs w:val="16"/>
                <w:lang w:val="en-GB"/>
              </w:rPr>
              <w:t xml:space="preserve">Metadata </w:t>
            </w:r>
          </w:p>
        </w:tc>
        <w:tc>
          <w:tcPr>
            <w:tcW w:w="2021" w:type="dxa"/>
            <w:tcBorders>
              <w:top w:val="single" w:sz="8" w:space="0" w:color="000000"/>
              <w:left w:val="single" w:sz="8" w:space="0" w:color="000000"/>
              <w:bottom w:val="single" w:sz="8" w:space="0" w:color="000000"/>
            </w:tcBorders>
            <w:vAlign w:val="center"/>
          </w:tcPr>
          <w:p w14:paraId="396BBBFA" w14:textId="77777777" w:rsidR="00AC3C16" w:rsidRPr="008D2AE6" w:rsidRDefault="00AC3C16" w:rsidP="00AC3C16">
            <w:pPr>
              <w:pStyle w:val="WW-Default"/>
              <w:tabs>
                <w:tab w:val="left" w:pos="810"/>
              </w:tabs>
              <w:snapToGrid w:val="0"/>
              <w:spacing w:before="120" w:after="120"/>
              <w:rPr>
                <w:sz w:val="16"/>
                <w:szCs w:val="16"/>
                <w:lang w:val="en-GB"/>
              </w:rPr>
            </w:pPr>
            <w:r w:rsidRPr="008D2AE6">
              <w:rPr>
                <w:sz w:val="16"/>
                <w:szCs w:val="16"/>
                <w:lang w:val="en-GB"/>
              </w:rPr>
              <w:t xml:space="preserve">S-100 Part 4a </w:t>
            </w:r>
          </w:p>
        </w:tc>
        <w:tc>
          <w:tcPr>
            <w:tcW w:w="3800" w:type="dxa"/>
            <w:tcBorders>
              <w:top w:val="single" w:sz="8" w:space="0" w:color="000000"/>
              <w:left w:val="single" w:sz="8" w:space="0" w:color="000000"/>
              <w:bottom w:val="single" w:sz="8" w:space="0" w:color="000000"/>
              <w:right w:val="single" w:sz="8" w:space="0" w:color="000000"/>
            </w:tcBorders>
            <w:vAlign w:val="center"/>
          </w:tcPr>
          <w:p w14:paraId="75173AF0" w14:textId="1E076D79" w:rsidR="00AC3C16" w:rsidRPr="008D2AE6" w:rsidRDefault="00AC3C16" w:rsidP="00AC3C16">
            <w:pPr>
              <w:tabs>
                <w:tab w:val="left" w:pos="810"/>
              </w:tabs>
              <w:snapToGrid w:val="0"/>
              <w:spacing w:before="120" w:after="120"/>
              <w:jc w:val="both"/>
              <w:rPr>
                <w:sz w:val="16"/>
                <w:szCs w:val="16"/>
              </w:rPr>
            </w:pPr>
            <w:del w:id="24" w:author="Hooijmans, Peter (RWS CIV)" w:date="2024-08-21T08:23:00Z" w16du:dateUtc="2024-08-21T06:23:00Z">
              <w:r w:rsidRPr="008D2AE6" w:rsidDel="00533CA5">
                <w:rPr>
                  <w:sz w:val="16"/>
                  <w:szCs w:val="16"/>
                </w:rPr>
                <w:delText xml:space="preserve">The knowledge about the quality of data is not limited to the hydrographic organisations but to every supplier of data. </w:delText>
              </w:r>
              <w:r w:rsidR="000E434E" w:rsidRPr="008D2AE6" w:rsidDel="00533CA5">
                <w:rPr>
                  <w:sz w:val="16"/>
                  <w:szCs w:val="16"/>
                </w:rPr>
                <w:delText xml:space="preserve"> </w:delText>
              </w:r>
              <w:r w:rsidRPr="008D2AE6" w:rsidDel="00533CA5">
                <w:rPr>
                  <w:sz w:val="16"/>
                  <w:szCs w:val="16"/>
                </w:rPr>
                <w:delText>Therefore this part is equally important for the IALA Domain.</w:delText>
              </w:r>
            </w:del>
          </w:p>
        </w:tc>
      </w:tr>
      <w:tr w:rsidR="00533CA5" w:rsidRPr="008D2AE6" w14:paraId="397EDB0F" w14:textId="77777777" w:rsidTr="00AC3C16">
        <w:trPr>
          <w:cantSplit/>
          <w:trHeight w:val="198"/>
          <w:ins w:id="25" w:author="Hooijmans, Peter (RWS CIV)" w:date="2024-08-21T08:22:00Z"/>
        </w:trPr>
        <w:tc>
          <w:tcPr>
            <w:tcW w:w="3649" w:type="dxa"/>
            <w:tcBorders>
              <w:top w:val="single" w:sz="8" w:space="0" w:color="000000"/>
              <w:left w:val="single" w:sz="8" w:space="0" w:color="000000"/>
              <w:bottom w:val="single" w:sz="8" w:space="0" w:color="000000"/>
            </w:tcBorders>
            <w:vAlign w:val="center"/>
          </w:tcPr>
          <w:p w14:paraId="147FA54B" w14:textId="2A60E1CB" w:rsidR="00533CA5" w:rsidRPr="008D2AE6" w:rsidRDefault="00533CA5" w:rsidP="00533CA5">
            <w:pPr>
              <w:pStyle w:val="WW-Default"/>
              <w:tabs>
                <w:tab w:val="left" w:pos="810"/>
              </w:tabs>
              <w:snapToGrid w:val="0"/>
              <w:spacing w:before="120" w:after="120"/>
              <w:rPr>
                <w:ins w:id="26" w:author="Hooijmans, Peter (RWS CIV)" w:date="2024-08-21T08:22:00Z" w16du:dateUtc="2024-08-21T06:22:00Z"/>
                <w:sz w:val="16"/>
                <w:szCs w:val="16"/>
                <w:lang w:val="en-GB"/>
              </w:rPr>
            </w:pPr>
            <w:ins w:id="27" w:author="Hooijmans, Peter (RWS CIV)" w:date="2024-08-21T08:22:00Z" w16du:dateUtc="2024-08-21T06:22:00Z">
              <w:r>
                <w:rPr>
                  <w:sz w:val="16"/>
                  <w:szCs w:val="16"/>
                  <w:lang w:val="en-GB"/>
                </w:rPr>
                <w:t>Metadata for Imagery and Gridded Data</w:t>
              </w:r>
            </w:ins>
          </w:p>
        </w:tc>
        <w:tc>
          <w:tcPr>
            <w:tcW w:w="2021" w:type="dxa"/>
            <w:tcBorders>
              <w:top w:val="single" w:sz="8" w:space="0" w:color="000000"/>
              <w:left w:val="single" w:sz="8" w:space="0" w:color="000000"/>
              <w:bottom w:val="single" w:sz="8" w:space="0" w:color="000000"/>
            </w:tcBorders>
            <w:vAlign w:val="center"/>
          </w:tcPr>
          <w:p w14:paraId="7FF4DBA6" w14:textId="11B37393" w:rsidR="00533CA5" w:rsidRPr="008D2AE6" w:rsidRDefault="00533CA5" w:rsidP="00533CA5">
            <w:pPr>
              <w:pStyle w:val="WW-Default"/>
              <w:tabs>
                <w:tab w:val="left" w:pos="810"/>
              </w:tabs>
              <w:snapToGrid w:val="0"/>
              <w:spacing w:before="120" w:after="120"/>
              <w:rPr>
                <w:ins w:id="28" w:author="Hooijmans, Peter (RWS CIV)" w:date="2024-08-21T08:22:00Z" w16du:dateUtc="2024-08-21T06:22:00Z"/>
                <w:sz w:val="16"/>
                <w:szCs w:val="16"/>
                <w:lang w:val="en-GB"/>
              </w:rPr>
            </w:pPr>
            <w:ins w:id="29" w:author="Hooijmans, Peter (RWS CIV)" w:date="2024-08-21T08:22:00Z" w16du:dateUtc="2024-08-21T06:22:00Z">
              <w:r w:rsidRPr="008D2AE6">
                <w:rPr>
                  <w:sz w:val="16"/>
                  <w:szCs w:val="16"/>
                  <w:lang w:val="en-GB"/>
                </w:rPr>
                <w:t>S-100 Part 4</w:t>
              </w:r>
              <w:r>
                <w:rPr>
                  <w:sz w:val="16"/>
                  <w:szCs w:val="16"/>
                  <w:lang w:val="en-GB"/>
                </w:rPr>
                <w:t>b</w:t>
              </w:r>
              <w:r w:rsidRPr="008D2AE6">
                <w:rPr>
                  <w:sz w:val="16"/>
                  <w:szCs w:val="16"/>
                  <w:lang w:val="en-GB"/>
                </w:rPr>
                <w:t xml:space="preserve"> </w:t>
              </w:r>
            </w:ins>
          </w:p>
        </w:tc>
        <w:tc>
          <w:tcPr>
            <w:tcW w:w="3800" w:type="dxa"/>
            <w:tcBorders>
              <w:top w:val="single" w:sz="8" w:space="0" w:color="000000"/>
              <w:left w:val="single" w:sz="8" w:space="0" w:color="000000"/>
              <w:bottom w:val="single" w:sz="8" w:space="0" w:color="000000"/>
              <w:right w:val="single" w:sz="8" w:space="0" w:color="000000"/>
            </w:tcBorders>
            <w:vAlign w:val="center"/>
          </w:tcPr>
          <w:p w14:paraId="6F9B725A" w14:textId="0307B4DB" w:rsidR="00533CA5" w:rsidRPr="008D2AE6" w:rsidRDefault="00533CA5" w:rsidP="00533CA5">
            <w:pPr>
              <w:tabs>
                <w:tab w:val="left" w:pos="810"/>
              </w:tabs>
              <w:snapToGrid w:val="0"/>
              <w:spacing w:before="120" w:after="120"/>
              <w:jc w:val="both"/>
              <w:rPr>
                <w:ins w:id="30" w:author="Hooijmans, Peter (RWS CIV)" w:date="2024-08-21T08:22:00Z" w16du:dateUtc="2024-08-21T06:22:00Z"/>
                <w:sz w:val="16"/>
                <w:szCs w:val="16"/>
              </w:rPr>
            </w:pPr>
            <w:ins w:id="31" w:author="Hooijmans, Peter (RWS CIV)" w:date="2024-08-21T08:23:00Z" w16du:dateUtc="2024-08-21T06:23:00Z">
              <w:r>
                <w:rPr>
                  <w:i/>
                  <w:sz w:val="16"/>
                  <w:szCs w:val="16"/>
                </w:rPr>
                <w:t xml:space="preserve">Not yet </w:t>
              </w:r>
              <w:r w:rsidRPr="008D2AE6">
                <w:rPr>
                  <w:i/>
                  <w:sz w:val="16"/>
                  <w:szCs w:val="16"/>
                </w:rPr>
                <w:t>applicable for IALA usage.</w:t>
              </w:r>
            </w:ins>
          </w:p>
        </w:tc>
      </w:tr>
      <w:tr w:rsidR="00533CA5" w:rsidRPr="008D2AE6" w14:paraId="2E42B6A9" w14:textId="77777777" w:rsidTr="00AC3C16">
        <w:trPr>
          <w:cantSplit/>
          <w:trHeight w:val="198"/>
          <w:ins w:id="32" w:author="Hooijmans, Peter (RWS CIV)" w:date="2024-08-21T08:23:00Z"/>
        </w:trPr>
        <w:tc>
          <w:tcPr>
            <w:tcW w:w="3649" w:type="dxa"/>
            <w:tcBorders>
              <w:top w:val="single" w:sz="8" w:space="0" w:color="000000"/>
              <w:left w:val="single" w:sz="8" w:space="0" w:color="000000"/>
              <w:bottom w:val="single" w:sz="8" w:space="0" w:color="000000"/>
            </w:tcBorders>
            <w:vAlign w:val="center"/>
          </w:tcPr>
          <w:p w14:paraId="1D244367" w14:textId="39B317C3" w:rsidR="00533CA5" w:rsidRDefault="00533CA5" w:rsidP="00533CA5">
            <w:pPr>
              <w:pStyle w:val="WW-Default"/>
              <w:tabs>
                <w:tab w:val="left" w:pos="810"/>
              </w:tabs>
              <w:snapToGrid w:val="0"/>
              <w:spacing w:before="120" w:after="120"/>
              <w:rPr>
                <w:ins w:id="33" w:author="Hooijmans, Peter (RWS CIV)" w:date="2024-08-21T08:23:00Z" w16du:dateUtc="2024-08-21T06:23:00Z"/>
                <w:sz w:val="16"/>
                <w:szCs w:val="16"/>
                <w:lang w:val="en-GB"/>
              </w:rPr>
            </w:pPr>
            <w:ins w:id="34" w:author="Hooijmans, Peter (RWS CIV)" w:date="2024-08-21T08:23:00Z">
              <w:r w:rsidRPr="00533CA5">
                <w:rPr>
                  <w:sz w:val="16"/>
                  <w:szCs w:val="16"/>
                  <w:lang w:val="en-GB"/>
                </w:rPr>
                <w:t>Metadata – Data Quality</w:t>
              </w:r>
            </w:ins>
          </w:p>
        </w:tc>
        <w:tc>
          <w:tcPr>
            <w:tcW w:w="2021" w:type="dxa"/>
            <w:tcBorders>
              <w:top w:val="single" w:sz="8" w:space="0" w:color="000000"/>
              <w:left w:val="single" w:sz="8" w:space="0" w:color="000000"/>
              <w:bottom w:val="single" w:sz="8" w:space="0" w:color="000000"/>
            </w:tcBorders>
            <w:vAlign w:val="center"/>
          </w:tcPr>
          <w:p w14:paraId="133A9552" w14:textId="55944B94" w:rsidR="00533CA5" w:rsidRPr="008D2AE6" w:rsidRDefault="00533CA5" w:rsidP="00533CA5">
            <w:pPr>
              <w:pStyle w:val="WW-Default"/>
              <w:tabs>
                <w:tab w:val="left" w:pos="810"/>
              </w:tabs>
              <w:snapToGrid w:val="0"/>
              <w:spacing w:before="120" w:after="120"/>
              <w:rPr>
                <w:ins w:id="35" w:author="Hooijmans, Peter (RWS CIV)" w:date="2024-08-21T08:23:00Z" w16du:dateUtc="2024-08-21T06:23:00Z"/>
                <w:sz w:val="16"/>
                <w:szCs w:val="16"/>
                <w:lang w:val="en-GB"/>
              </w:rPr>
            </w:pPr>
            <w:ins w:id="36" w:author="Hooijmans, Peter (RWS CIV)" w:date="2024-08-21T08:23:00Z" w16du:dateUtc="2024-08-21T06:23:00Z">
              <w:r w:rsidRPr="008D2AE6">
                <w:rPr>
                  <w:sz w:val="16"/>
                  <w:szCs w:val="16"/>
                  <w:lang w:val="en-GB"/>
                </w:rPr>
                <w:t>S-100 Part 4</w:t>
              </w:r>
              <w:r>
                <w:rPr>
                  <w:sz w:val="16"/>
                  <w:szCs w:val="16"/>
                  <w:lang w:val="en-GB"/>
                </w:rPr>
                <w:t>c</w:t>
              </w:r>
            </w:ins>
          </w:p>
        </w:tc>
        <w:tc>
          <w:tcPr>
            <w:tcW w:w="3800" w:type="dxa"/>
            <w:tcBorders>
              <w:top w:val="single" w:sz="8" w:space="0" w:color="000000"/>
              <w:left w:val="single" w:sz="8" w:space="0" w:color="000000"/>
              <w:bottom w:val="single" w:sz="8" w:space="0" w:color="000000"/>
              <w:right w:val="single" w:sz="8" w:space="0" w:color="000000"/>
            </w:tcBorders>
            <w:vAlign w:val="center"/>
          </w:tcPr>
          <w:p w14:paraId="497F2888" w14:textId="1330FDFF" w:rsidR="00533CA5" w:rsidRDefault="00533CA5" w:rsidP="00533CA5">
            <w:pPr>
              <w:tabs>
                <w:tab w:val="left" w:pos="810"/>
              </w:tabs>
              <w:snapToGrid w:val="0"/>
              <w:spacing w:before="120" w:after="120"/>
              <w:jc w:val="both"/>
              <w:rPr>
                <w:ins w:id="37" w:author="Hooijmans, Peter (RWS CIV)" w:date="2024-08-21T08:23:00Z" w16du:dateUtc="2024-08-21T06:23:00Z"/>
                <w:i/>
                <w:sz w:val="16"/>
                <w:szCs w:val="16"/>
              </w:rPr>
            </w:pPr>
            <w:ins w:id="38" w:author="Hooijmans, Peter (RWS CIV)" w:date="2024-08-21T08:24:00Z" w16du:dateUtc="2024-08-21T06:24:00Z">
              <w:r w:rsidRPr="008D2AE6">
                <w:rPr>
                  <w:sz w:val="16"/>
                  <w:szCs w:val="16"/>
                </w:rPr>
                <w:t>The knowledge about the quality of data is not limited to the hydrographic organisations but to every supplier of data.  Therefore this part is equally important for the IALA Domain.</w:t>
              </w:r>
            </w:ins>
          </w:p>
        </w:tc>
      </w:tr>
      <w:tr w:rsidR="00533CA5" w:rsidRPr="008D2AE6" w14:paraId="36A1D98F" w14:textId="77777777" w:rsidTr="00AC3C16">
        <w:trPr>
          <w:cantSplit/>
          <w:trHeight w:val="198"/>
        </w:trPr>
        <w:tc>
          <w:tcPr>
            <w:tcW w:w="3649" w:type="dxa"/>
            <w:tcBorders>
              <w:top w:val="single" w:sz="8" w:space="0" w:color="000000"/>
              <w:left w:val="single" w:sz="8" w:space="0" w:color="000000"/>
              <w:bottom w:val="single" w:sz="8" w:space="0" w:color="000000"/>
            </w:tcBorders>
            <w:vAlign w:val="center"/>
          </w:tcPr>
          <w:p w14:paraId="17D83E88" w14:textId="77777777" w:rsidR="00533CA5" w:rsidRPr="008D2AE6" w:rsidRDefault="00533CA5" w:rsidP="00533CA5">
            <w:pPr>
              <w:pStyle w:val="WW-Default"/>
              <w:tabs>
                <w:tab w:val="left" w:pos="810"/>
              </w:tabs>
              <w:snapToGrid w:val="0"/>
              <w:spacing w:before="120" w:after="120"/>
              <w:rPr>
                <w:sz w:val="16"/>
                <w:szCs w:val="16"/>
                <w:lang w:val="en-GB"/>
              </w:rPr>
            </w:pPr>
            <w:r w:rsidRPr="008D2AE6">
              <w:rPr>
                <w:sz w:val="16"/>
                <w:szCs w:val="16"/>
                <w:lang w:val="en-GB"/>
              </w:rPr>
              <w:t xml:space="preserve">Feature Catalogue </w:t>
            </w:r>
          </w:p>
        </w:tc>
        <w:tc>
          <w:tcPr>
            <w:tcW w:w="2021" w:type="dxa"/>
            <w:tcBorders>
              <w:top w:val="single" w:sz="8" w:space="0" w:color="000000"/>
              <w:left w:val="single" w:sz="8" w:space="0" w:color="000000"/>
              <w:bottom w:val="single" w:sz="8" w:space="0" w:color="000000"/>
            </w:tcBorders>
            <w:vAlign w:val="center"/>
          </w:tcPr>
          <w:p w14:paraId="5DE3A4FF" w14:textId="77777777" w:rsidR="00533CA5" w:rsidRPr="008D2AE6" w:rsidRDefault="00533CA5" w:rsidP="00533CA5">
            <w:pPr>
              <w:pStyle w:val="WW-Default"/>
              <w:tabs>
                <w:tab w:val="left" w:pos="810"/>
              </w:tabs>
              <w:snapToGrid w:val="0"/>
              <w:spacing w:before="120" w:after="120"/>
              <w:rPr>
                <w:sz w:val="16"/>
                <w:szCs w:val="16"/>
                <w:lang w:val="en-GB"/>
              </w:rPr>
            </w:pPr>
            <w:r w:rsidRPr="008D2AE6">
              <w:rPr>
                <w:sz w:val="16"/>
                <w:szCs w:val="16"/>
                <w:lang w:val="en-GB"/>
              </w:rPr>
              <w:t xml:space="preserve">S-100 Part 5 </w:t>
            </w:r>
          </w:p>
        </w:tc>
        <w:tc>
          <w:tcPr>
            <w:tcW w:w="3800" w:type="dxa"/>
            <w:tcBorders>
              <w:top w:val="single" w:sz="8" w:space="0" w:color="000000"/>
              <w:left w:val="single" w:sz="8" w:space="0" w:color="000000"/>
              <w:bottom w:val="single" w:sz="8" w:space="0" w:color="000000"/>
              <w:right w:val="single" w:sz="8" w:space="0" w:color="000000"/>
            </w:tcBorders>
            <w:vAlign w:val="center"/>
          </w:tcPr>
          <w:p w14:paraId="013DB052" w14:textId="4F1D5C91" w:rsidR="00533CA5" w:rsidRPr="008D2AE6" w:rsidRDefault="00533CA5" w:rsidP="00533CA5">
            <w:pPr>
              <w:tabs>
                <w:tab w:val="left" w:pos="810"/>
              </w:tabs>
              <w:snapToGrid w:val="0"/>
              <w:spacing w:before="120" w:after="120"/>
              <w:jc w:val="both"/>
              <w:rPr>
                <w:sz w:val="16"/>
                <w:szCs w:val="16"/>
              </w:rPr>
            </w:pPr>
            <w:r w:rsidRPr="008D2AE6">
              <w:rPr>
                <w:sz w:val="16"/>
                <w:szCs w:val="16"/>
              </w:rPr>
              <w:t>The feature catalogue will be a part of the IALA product specification.  When populating the IALA Domain of the registry it is possible that definitions of features are yet to be developed and be registered in the Feature Concept Dictionary.  It is also possible to refer to an existing feature in the Main (IHO) domain of the register.</w:t>
            </w:r>
          </w:p>
        </w:tc>
      </w:tr>
      <w:tr w:rsidR="00533CA5" w:rsidRPr="008D2AE6" w14:paraId="24584650" w14:textId="77777777" w:rsidTr="00AC3C16">
        <w:trPr>
          <w:cantSplit/>
          <w:trHeight w:val="367"/>
        </w:trPr>
        <w:tc>
          <w:tcPr>
            <w:tcW w:w="3649" w:type="dxa"/>
            <w:tcBorders>
              <w:top w:val="single" w:sz="8" w:space="0" w:color="000000"/>
              <w:left w:val="single" w:sz="8" w:space="0" w:color="000000"/>
              <w:bottom w:val="single" w:sz="8" w:space="0" w:color="000000"/>
            </w:tcBorders>
            <w:vAlign w:val="center"/>
          </w:tcPr>
          <w:p w14:paraId="7A241D63" w14:textId="4C49588B" w:rsidR="00533CA5" w:rsidRPr="008D2AE6" w:rsidRDefault="00533CA5" w:rsidP="00533CA5">
            <w:pPr>
              <w:pStyle w:val="WW-Default"/>
              <w:tabs>
                <w:tab w:val="left" w:pos="810"/>
              </w:tabs>
              <w:snapToGrid w:val="0"/>
              <w:spacing w:before="120" w:after="120"/>
              <w:rPr>
                <w:sz w:val="16"/>
                <w:szCs w:val="16"/>
                <w:lang w:val="en-GB"/>
              </w:rPr>
            </w:pPr>
            <w:r w:rsidRPr="008D2AE6">
              <w:rPr>
                <w:sz w:val="16"/>
                <w:szCs w:val="16"/>
                <w:lang w:val="en-GB"/>
              </w:rPr>
              <w:t>Co</w:t>
            </w:r>
            <w:r>
              <w:rPr>
                <w:sz w:val="16"/>
                <w:szCs w:val="16"/>
                <w:lang w:val="en-GB"/>
              </w:rPr>
              <w:t>-</w:t>
            </w:r>
            <w:r w:rsidRPr="008D2AE6">
              <w:rPr>
                <w:sz w:val="16"/>
                <w:szCs w:val="16"/>
                <w:lang w:val="en-GB"/>
              </w:rPr>
              <w:t xml:space="preserve">ordinate Reference Systems </w:t>
            </w:r>
          </w:p>
        </w:tc>
        <w:tc>
          <w:tcPr>
            <w:tcW w:w="2021" w:type="dxa"/>
            <w:tcBorders>
              <w:top w:val="single" w:sz="8" w:space="0" w:color="000000"/>
              <w:left w:val="single" w:sz="8" w:space="0" w:color="000000"/>
              <w:bottom w:val="single" w:sz="8" w:space="0" w:color="000000"/>
            </w:tcBorders>
            <w:vAlign w:val="center"/>
          </w:tcPr>
          <w:p w14:paraId="56884D7C" w14:textId="77777777" w:rsidR="00533CA5" w:rsidRPr="008D2AE6" w:rsidRDefault="00533CA5" w:rsidP="00533CA5">
            <w:pPr>
              <w:pStyle w:val="WW-Default"/>
              <w:tabs>
                <w:tab w:val="left" w:pos="810"/>
              </w:tabs>
              <w:snapToGrid w:val="0"/>
              <w:spacing w:before="120" w:after="120"/>
              <w:rPr>
                <w:sz w:val="16"/>
                <w:szCs w:val="16"/>
                <w:lang w:val="en-GB"/>
              </w:rPr>
            </w:pPr>
            <w:r w:rsidRPr="008D2AE6">
              <w:rPr>
                <w:sz w:val="16"/>
                <w:szCs w:val="16"/>
                <w:lang w:val="en-GB"/>
              </w:rPr>
              <w:t xml:space="preserve">S-100 Part 6 </w:t>
            </w:r>
          </w:p>
        </w:tc>
        <w:tc>
          <w:tcPr>
            <w:tcW w:w="3800" w:type="dxa"/>
            <w:tcBorders>
              <w:top w:val="single" w:sz="8" w:space="0" w:color="000000"/>
              <w:left w:val="single" w:sz="8" w:space="0" w:color="000000"/>
              <w:bottom w:val="single" w:sz="8" w:space="0" w:color="000000"/>
              <w:right w:val="single" w:sz="8" w:space="0" w:color="000000"/>
            </w:tcBorders>
            <w:vAlign w:val="center"/>
          </w:tcPr>
          <w:p w14:paraId="461164E4" w14:textId="77777777" w:rsidR="00533CA5" w:rsidRPr="008D2AE6" w:rsidRDefault="00533CA5" w:rsidP="00533CA5">
            <w:pPr>
              <w:tabs>
                <w:tab w:val="left" w:pos="810"/>
              </w:tabs>
              <w:snapToGrid w:val="0"/>
              <w:spacing w:before="120" w:after="120"/>
              <w:jc w:val="both"/>
              <w:rPr>
                <w:sz w:val="16"/>
                <w:szCs w:val="16"/>
              </w:rPr>
            </w:pPr>
            <w:r w:rsidRPr="008D2AE6">
              <w:rPr>
                <w:sz w:val="16"/>
                <w:szCs w:val="16"/>
              </w:rPr>
              <w:t>WGS 84 as default but others can be applicable</w:t>
            </w:r>
          </w:p>
        </w:tc>
      </w:tr>
      <w:tr w:rsidR="00533CA5" w:rsidRPr="008D2AE6" w14:paraId="731361E6" w14:textId="77777777" w:rsidTr="00AC3C16">
        <w:trPr>
          <w:cantSplit/>
          <w:trHeight w:val="198"/>
        </w:trPr>
        <w:tc>
          <w:tcPr>
            <w:tcW w:w="3649" w:type="dxa"/>
            <w:tcBorders>
              <w:top w:val="single" w:sz="8" w:space="0" w:color="000000"/>
              <w:left w:val="single" w:sz="8" w:space="0" w:color="000000"/>
              <w:bottom w:val="single" w:sz="8" w:space="0" w:color="000000"/>
            </w:tcBorders>
            <w:vAlign w:val="center"/>
          </w:tcPr>
          <w:p w14:paraId="698E297A" w14:textId="77777777" w:rsidR="00533CA5" w:rsidRPr="008D2AE6" w:rsidRDefault="00533CA5" w:rsidP="00533CA5">
            <w:pPr>
              <w:pStyle w:val="WW-Default"/>
              <w:tabs>
                <w:tab w:val="left" w:pos="810"/>
              </w:tabs>
              <w:snapToGrid w:val="0"/>
              <w:spacing w:before="120" w:after="120"/>
              <w:rPr>
                <w:sz w:val="16"/>
                <w:szCs w:val="16"/>
                <w:lang w:val="en-GB"/>
              </w:rPr>
            </w:pPr>
            <w:r w:rsidRPr="008D2AE6">
              <w:rPr>
                <w:sz w:val="16"/>
                <w:szCs w:val="16"/>
                <w:lang w:val="en-GB"/>
              </w:rPr>
              <w:t xml:space="preserve">Spatial Schema </w:t>
            </w:r>
          </w:p>
        </w:tc>
        <w:tc>
          <w:tcPr>
            <w:tcW w:w="2021" w:type="dxa"/>
            <w:tcBorders>
              <w:top w:val="single" w:sz="8" w:space="0" w:color="000000"/>
              <w:left w:val="single" w:sz="8" w:space="0" w:color="000000"/>
              <w:bottom w:val="single" w:sz="8" w:space="0" w:color="000000"/>
            </w:tcBorders>
            <w:vAlign w:val="center"/>
          </w:tcPr>
          <w:p w14:paraId="0DDA12ED" w14:textId="77777777" w:rsidR="00533CA5" w:rsidRPr="008D2AE6" w:rsidRDefault="00533CA5" w:rsidP="00533CA5">
            <w:pPr>
              <w:pStyle w:val="WW-Default"/>
              <w:tabs>
                <w:tab w:val="left" w:pos="810"/>
              </w:tabs>
              <w:snapToGrid w:val="0"/>
              <w:spacing w:before="120" w:after="120"/>
              <w:rPr>
                <w:sz w:val="16"/>
                <w:szCs w:val="16"/>
                <w:lang w:val="en-GB"/>
              </w:rPr>
            </w:pPr>
            <w:r w:rsidRPr="008D2AE6">
              <w:rPr>
                <w:sz w:val="16"/>
                <w:szCs w:val="16"/>
                <w:lang w:val="en-GB"/>
              </w:rPr>
              <w:t xml:space="preserve">S-100 Part 7 </w:t>
            </w:r>
          </w:p>
        </w:tc>
        <w:tc>
          <w:tcPr>
            <w:tcW w:w="3800" w:type="dxa"/>
            <w:tcBorders>
              <w:top w:val="single" w:sz="8" w:space="0" w:color="000000"/>
              <w:left w:val="single" w:sz="8" w:space="0" w:color="000000"/>
              <w:bottom w:val="single" w:sz="8" w:space="0" w:color="000000"/>
              <w:right w:val="single" w:sz="8" w:space="0" w:color="000000"/>
            </w:tcBorders>
            <w:vAlign w:val="center"/>
          </w:tcPr>
          <w:p w14:paraId="0214CD44" w14:textId="77777777" w:rsidR="00533CA5" w:rsidRPr="008D2AE6" w:rsidRDefault="00533CA5" w:rsidP="00533CA5">
            <w:pPr>
              <w:tabs>
                <w:tab w:val="left" w:pos="810"/>
              </w:tabs>
              <w:snapToGrid w:val="0"/>
              <w:spacing w:before="120" w:after="120"/>
              <w:jc w:val="both"/>
              <w:rPr>
                <w:i/>
                <w:sz w:val="16"/>
                <w:szCs w:val="16"/>
              </w:rPr>
            </w:pPr>
            <w:r w:rsidRPr="008D2AE6">
              <w:rPr>
                <w:i/>
                <w:sz w:val="16"/>
                <w:szCs w:val="16"/>
              </w:rPr>
              <w:t>The usage of this part for the IALA Domain is not yet known, possibly referencing to the existing reference systems in the Main (IHO) domain of the register can be sufficient.</w:t>
            </w:r>
          </w:p>
        </w:tc>
      </w:tr>
      <w:tr w:rsidR="00533CA5" w:rsidRPr="008D2AE6" w14:paraId="4A66DFEF" w14:textId="77777777" w:rsidTr="00AC3C16">
        <w:trPr>
          <w:cantSplit/>
          <w:trHeight w:val="596"/>
        </w:trPr>
        <w:tc>
          <w:tcPr>
            <w:tcW w:w="3649" w:type="dxa"/>
            <w:tcBorders>
              <w:top w:val="single" w:sz="8" w:space="0" w:color="000000"/>
              <w:left w:val="single" w:sz="8" w:space="0" w:color="000000"/>
              <w:bottom w:val="single" w:sz="8" w:space="0" w:color="000000"/>
            </w:tcBorders>
            <w:vAlign w:val="center"/>
          </w:tcPr>
          <w:p w14:paraId="499F973D" w14:textId="77777777" w:rsidR="00533CA5" w:rsidRPr="008D2AE6" w:rsidRDefault="00533CA5" w:rsidP="00533CA5">
            <w:pPr>
              <w:pStyle w:val="WW-Default"/>
              <w:tabs>
                <w:tab w:val="left" w:pos="810"/>
              </w:tabs>
              <w:snapToGrid w:val="0"/>
              <w:spacing w:before="120" w:after="120"/>
              <w:rPr>
                <w:sz w:val="16"/>
                <w:szCs w:val="16"/>
                <w:lang w:val="en-GB"/>
              </w:rPr>
            </w:pPr>
            <w:r w:rsidRPr="008D2AE6">
              <w:rPr>
                <w:sz w:val="16"/>
                <w:szCs w:val="16"/>
                <w:lang w:val="en-GB"/>
              </w:rPr>
              <w:t xml:space="preserve">Imagery and Gridded Data </w:t>
            </w:r>
          </w:p>
        </w:tc>
        <w:tc>
          <w:tcPr>
            <w:tcW w:w="2021" w:type="dxa"/>
            <w:tcBorders>
              <w:top w:val="single" w:sz="8" w:space="0" w:color="000000"/>
              <w:left w:val="single" w:sz="8" w:space="0" w:color="000000"/>
              <w:bottom w:val="single" w:sz="8" w:space="0" w:color="000000"/>
            </w:tcBorders>
            <w:vAlign w:val="center"/>
          </w:tcPr>
          <w:p w14:paraId="0A79D21C" w14:textId="77777777" w:rsidR="00533CA5" w:rsidRPr="008D2AE6" w:rsidRDefault="00533CA5" w:rsidP="00533CA5">
            <w:pPr>
              <w:pStyle w:val="WW-Default"/>
              <w:tabs>
                <w:tab w:val="left" w:pos="810"/>
              </w:tabs>
              <w:snapToGrid w:val="0"/>
              <w:spacing w:before="120" w:after="120"/>
              <w:rPr>
                <w:sz w:val="16"/>
                <w:szCs w:val="16"/>
                <w:lang w:val="en-GB"/>
              </w:rPr>
            </w:pPr>
            <w:r w:rsidRPr="008D2AE6">
              <w:rPr>
                <w:sz w:val="16"/>
                <w:szCs w:val="16"/>
                <w:lang w:val="en-GB"/>
              </w:rPr>
              <w:t xml:space="preserve">S-100 Part 8 </w:t>
            </w:r>
          </w:p>
        </w:tc>
        <w:tc>
          <w:tcPr>
            <w:tcW w:w="3800" w:type="dxa"/>
            <w:tcBorders>
              <w:top w:val="single" w:sz="8" w:space="0" w:color="000000"/>
              <w:left w:val="single" w:sz="8" w:space="0" w:color="000000"/>
              <w:bottom w:val="single" w:sz="8" w:space="0" w:color="000000"/>
              <w:right w:val="single" w:sz="8" w:space="0" w:color="000000"/>
            </w:tcBorders>
            <w:vAlign w:val="center"/>
          </w:tcPr>
          <w:p w14:paraId="7E7E3291" w14:textId="4B24EB80" w:rsidR="00533CA5" w:rsidRPr="008D2AE6" w:rsidRDefault="00533CA5" w:rsidP="00533CA5">
            <w:pPr>
              <w:pStyle w:val="WW-Default"/>
              <w:tabs>
                <w:tab w:val="left" w:pos="810"/>
              </w:tabs>
              <w:snapToGrid w:val="0"/>
              <w:spacing w:before="120" w:after="120"/>
              <w:jc w:val="both"/>
              <w:rPr>
                <w:i/>
                <w:sz w:val="16"/>
                <w:szCs w:val="16"/>
                <w:lang w:val="en-GB"/>
              </w:rPr>
            </w:pPr>
            <w:r>
              <w:rPr>
                <w:i/>
                <w:sz w:val="16"/>
                <w:szCs w:val="16"/>
                <w:lang w:val="en-GB"/>
              </w:rPr>
              <w:t xml:space="preserve">Not yet </w:t>
            </w:r>
            <w:r w:rsidRPr="008D2AE6">
              <w:rPr>
                <w:i/>
                <w:sz w:val="16"/>
                <w:szCs w:val="16"/>
                <w:lang w:val="en-GB"/>
              </w:rPr>
              <w:t>applicable for IALA usage.</w:t>
            </w:r>
          </w:p>
        </w:tc>
      </w:tr>
      <w:tr w:rsidR="00533CA5" w:rsidRPr="008D2AE6" w14:paraId="36E07B50" w14:textId="77777777" w:rsidTr="00AC3C16">
        <w:trPr>
          <w:cantSplit/>
          <w:trHeight w:val="596"/>
        </w:trPr>
        <w:tc>
          <w:tcPr>
            <w:tcW w:w="3649" w:type="dxa"/>
            <w:tcBorders>
              <w:top w:val="single" w:sz="8" w:space="0" w:color="000000"/>
              <w:left w:val="single" w:sz="8" w:space="0" w:color="000000"/>
              <w:bottom w:val="single" w:sz="8" w:space="0" w:color="000000"/>
            </w:tcBorders>
            <w:vAlign w:val="center"/>
          </w:tcPr>
          <w:p w14:paraId="67A9A605" w14:textId="77777777" w:rsidR="00533CA5" w:rsidRPr="008D2AE6" w:rsidRDefault="00533CA5" w:rsidP="00533CA5">
            <w:pPr>
              <w:pStyle w:val="WW-Default"/>
              <w:tabs>
                <w:tab w:val="left" w:pos="810"/>
              </w:tabs>
              <w:snapToGrid w:val="0"/>
              <w:spacing w:before="120" w:after="120"/>
              <w:rPr>
                <w:sz w:val="16"/>
                <w:szCs w:val="16"/>
                <w:lang w:val="en-GB"/>
              </w:rPr>
            </w:pPr>
            <w:r w:rsidRPr="008D2AE6">
              <w:rPr>
                <w:sz w:val="16"/>
                <w:szCs w:val="16"/>
                <w:lang w:val="en-GB"/>
              </w:rPr>
              <w:t xml:space="preserve">Portrayal </w:t>
            </w:r>
          </w:p>
        </w:tc>
        <w:tc>
          <w:tcPr>
            <w:tcW w:w="2021" w:type="dxa"/>
            <w:tcBorders>
              <w:top w:val="single" w:sz="8" w:space="0" w:color="000000"/>
              <w:left w:val="single" w:sz="8" w:space="0" w:color="000000"/>
              <w:bottom w:val="single" w:sz="8" w:space="0" w:color="000000"/>
            </w:tcBorders>
            <w:vAlign w:val="center"/>
          </w:tcPr>
          <w:p w14:paraId="7252F19E" w14:textId="77777777" w:rsidR="00533CA5" w:rsidRPr="008D2AE6" w:rsidRDefault="00533CA5" w:rsidP="00533CA5">
            <w:pPr>
              <w:pStyle w:val="WW-Default"/>
              <w:tabs>
                <w:tab w:val="left" w:pos="810"/>
              </w:tabs>
              <w:snapToGrid w:val="0"/>
              <w:spacing w:before="120" w:after="120"/>
              <w:rPr>
                <w:sz w:val="16"/>
                <w:szCs w:val="16"/>
                <w:lang w:val="en-GB"/>
              </w:rPr>
            </w:pPr>
            <w:r w:rsidRPr="008D2AE6">
              <w:rPr>
                <w:sz w:val="16"/>
                <w:szCs w:val="16"/>
                <w:lang w:val="en-GB"/>
              </w:rPr>
              <w:t xml:space="preserve">S-100 Part 9 </w:t>
            </w:r>
          </w:p>
        </w:tc>
        <w:tc>
          <w:tcPr>
            <w:tcW w:w="3800" w:type="dxa"/>
            <w:tcBorders>
              <w:top w:val="single" w:sz="8" w:space="0" w:color="000000"/>
              <w:left w:val="single" w:sz="8" w:space="0" w:color="000000"/>
              <w:bottom w:val="single" w:sz="8" w:space="0" w:color="000000"/>
              <w:right w:val="single" w:sz="8" w:space="0" w:color="000000"/>
            </w:tcBorders>
            <w:vAlign w:val="center"/>
          </w:tcPr>
          <w:p w14:paraId="730C3880" w14:textId="626B6012" w:rsidR="00533CA5" w:rsidRPr="008D2AE6" w:rsidRDefault="00533CA5" w:rsidP="00533CA5">
            <w:pPr>
              <w:pStyle w:val="WW-Default"/>
              <w:tabs>
                <w:tab w:val="left" w:pos="810"/>
              </w:tabs>
              <w:snapToGrid w:val="0"/>
              <w:spacing w:before="120" w:after="120"/>
              <w:jc w:val="both"/>
              <w:rPr>
                <w:sz w:val="16"/>
                <w:szCs w:val="16"/>
                <w:lang w:val="en-GB"/>
              </w:rPr>
            </w:pPr>
            <w:r w:rsidRPr="008D2AE6">
              <w:rPr>
                <w:i/>
                <w:sz w:val="16"/>
                <w:szCs w:val="16"/>
                <w:lang w:val="en-GB"/>
              </w:rPr>
              <w:t>The use of a portrayal register could lead to generic standards for portrayal and handling of information, providing familiarity and improving the training</w:t>
            </w:r>
            <w:r>
              <w:rPr>
                <w:i/>
                <w:sz w:val="16"/>
                <w:szCs w:val="16"/>
                <w:lang w:val="en-GB"/>
              </w:rPr>
              <w:t xml:space="preserve"> and enhanced usability</w:t>
            </w:r>
            <w:r w:rsidRPr="008D2AE6">
              <w:rPr>
                <w:i/>
                <w:sz w:val="16"/>
                <w:szCs w:val="16"/>
                <w:lang w:val="en-GB"/>
              </w:rPr>
              <w:t>.  The portrayal catalogue is optional for IALA, but can be applicable depending on the use case of the product.</w:t>
            </w:r>
            <w:r w:rsidRPr="008D2AE6">
              <w:rPr>
                <w:sz w:val="16"/>
                <w:szCs w:val="16"/>
                <w:lang w:val="en-GB"/>
              </w:rPr>
              <w:t xml:space="preserve"> </w:t>
            </w:r>
          </w:p>
        </w:tc>
      </w:tr>
      <w:tr w:rsidR="00533CA5" w:rsidRPr="008D2AE6" w14:paraId="23807AA9" w14:textId="77777777" w:rsidTr="00AC3C16">
        <w:trPr>
          <w:cantSplit/>
          <w:trHeight w:val="596"/>
          <w:ins w:id="39" w:author="Hooijmans, Peter (RWS CIV)" w:date="2024-08-21T08:25:00Z"/>
        </w:trPr>
        <w:tc>
          <w:tcPr>
            <w:tcW w:w="3649" w:type="dxa"/>
            <w:tcBorders>
              <w:top w:val="single" w:sz="8" w:space="0" w:color="000000"/>
              <w:left w:val="single" w:sz="8" w:space="0" w:color="000000"/>
              <w:bottom w:val="single" w:sz="8" w:space="0" w:color="000000"/>
            </w:tcBorders>
            <w:vAlign w:val="center"/>
          </w:tcPr>
          <w:p w14:paraId="47F2A7CF" w14:textId="02635D1D" w:rsidR="00533CA5" w:rsidRPr="008D2AE6" w:rsidRDefault="00533CA5" w:rsidP="00533CA5">
            <w:pPr>
              <w:pStyle w:val="WW-Default"/>
              <w:tabs>
                <w:tab w:val="left" w:pos="810"/>
              </w:tabs>
              <w:snapToGrid w:val="0"/>
              <w:spacing w:before="120" w:after="120"/>
              <w:rPr>
                <w:ins w:id="40" w:author="Hooijmans, Peter (RWS CIV)" w:date="2024-08-21T08:25:00Z" w16du:dateUtc="2024-08-21T06:25:00Z"/>
                <w:sz w:val="16"/>
                <w:szCs w:val="16"/>
                <w:lang w:val="en-GB"/>
              </w:rPr>
            </w:pPr>
            <w:ins w:id="41" w:author="Hooijmans, Peter (RWS CIV)" w:date="2024-08-21T08:26:00Z">
              <w:r w:rsidRPr="00533CA5">
                <w:rPr>
                  <w:sz w:val="16"/>
                  <w:szCs w:val="16"/>
                  <w:lang w:val="en-GB"/>
                </w:rPr>
                <w:t>Portrayal (Lua)</w:t>
              </w:r>
            </w:ins>
          </w:p>
        </w:tc>
        <w:tc>
          <w:tcPr>
            <w:tcW w:w="2021" w:type="dxa"/>
            <w:tcBorders>
              <w:top w:val="single" w:sz="8" w:space="0" w:color="000000"/>
              <w:left w:val="single" w:sz="8" w:space="0" w:color="000000"/>
              <w:bottom w:val="single" w:sz="8" w:space="0" w:color="000000"/>
            </w:tcBorders>
            <w:vAlign w:val="center"/>
          </w:tcPr>
          <w:p w14:paraId="431C7DC0" w14:textId="0DB4DF44" w:rsidR="00533CA5" w:rsidRPr="008D2AE6" w:rsidRDefault="00533CA5" w:rsidP="00533CA5">
            <w:pPr>
              <w:pStyle w:val="WW-Default"/>
              <w:tabs>
                <w:tab w:val="left" w:pos="810"/>
              </w:tabs>
              <w:snapToGrid w:val="0"/>
              <w:spacing w:before="120" w:after="120"/>
              <w:rPr>
                <w:ins w:id="42" w:author="Hooijmans, Peter (RWS CIV)" w:date="2024-08-21T08:25:00Z" w16du:dateUtc="2024-08-21T06:25:00Z"/>
                <w:sz w:val="16"/>
                <w:szCs w:val="16"/>
                <w:lang w:val="en-GB"/>
              </w:rPr>
            </w:pPr>
            <w:ins w:id="43" w:author="Hooijmans, Peter (RWS CIV)" w:date="2024-08-21T08:26:00Z" w16du:dateUtc="2024-08-21T06:26:00Z">
              <w:r>
                <w:rPr>
                  <w:sz w:val="16"/>
                  <w:szCs w:val="16"/>
                  <w:lang w:val="en-GB"/>
                </w:rPr>
                <w:t>S-100 Part 9a</w:t>
              </w:r>
            </w:ins>
          </w:p>
        </w:tc>
        <w:tc>
          <w:tcPr>
            <w:tcW w:w="3800" w:type="dxa"/>
            <w:tcBorders>
              <w:top w:val="single" w:sz="8" w:space="0" w:color="000000"/>
              <w:left w:val="single" w:sz="8" w:space="0" w:color="000000"/>
              <w:bottom w:val="single" w:sz="8" w:space="0" w:color="000000"/>
              <w:right w:val="single" w:sz="8" w:space="0" w:color="000000"/>
            </w:tcBorders>
            <w:vAlign w:val="center"/>
          </w:tcPr>
          <w:p w14:paraId="37110884" w14:textId="68E10C99" w:rsidR="00533CA5" w:rsidRPr="008D2AE6" w:rsidRDefault="00533CA5" w:rsidP="00533CA5">
            <w:pPr>
              <w:pStyle w:val="WW-Default"/>
              <w:tabs>
                <w:tab w:val="left" w:pos="810"/>
              </w:tabs>
              <w:snapToGrid w:val="0"/>
              <w:spacing w:before="120" w:after="120"/>
              <w:jc w:val="both"/>
              <w:rPr>
                <w:ins w:id="44" w:author="Hooijmans, Peter (RWS CIV)" w:date="2024-08-21T08:25:00Z" w16du:dateUtc="2024-08-21T06:25:00Z"/>
                <w:i/>
                <w:sz w:val="16"/>
                <w:szCs w:val="16"/>
                <w:lang w:val="en-GB"/>
              </w:rPr>
            </w:pPr>
            <w:ins w:id="45" w:author="Hooijmans, Peter (RWS CIV)" w:date="2024-08-21T08:57:00Z" w16du:dateUtc="2024-08-21T06:57:00Z">
              <w:r>
                <w:rPr>
                  <w:i/>
                  <w:sz w:val="16"/>
                  <w:szCs w:val="16"/>
                  <w:lang w:val="en-GB"/>
                </w:rPr>
                <w:t>Implementation of portrayal using Lua scripting language.</w:t>
              </w:r>
            </w:ins>
          </w:p>
        </w:tc>
      </w:tr>
      <w:tr w:rsidR="00533CA5" w:rsidRPr="008D2AE6" w14:paraId="682123C4" w14:textId="77777777" w:rsidTr="00AC3C16">
        <w:trPr>
          <w:cantSplit/>
          <w:trHeight w:val="596"/>
        </w:trPr>
        <w:tc>
          <w:tcPr>
            <w:tcW w:w="3649" w:type="dxa"/>
            <w:tcBorders>
              <w:top w:val="single" w:sz="8" w:space="0" w:color="000000"/>
              <w:left w:val="single" w:sz="8" w:space="0" w:color="000000"/>
              <w:bottom w:val="single" w:sz="8" w:space="0" w:color="000000"/>
            </w:tcBorders>
            <w:vAlign w:val="center"/>
          </w:tcPr>
          <w:p w14:paraId="5CE78CCB" w14:textId="77777777" w:rsidR="00533CA5" w:rsidRPr="008D2AE6" w:rsidRDefault="00533CA5" w:rsidP="00533CA5">
            <w:pPr>
              <w:pStyle w:val="WW-Default"/>
              <w:tabs>
                <w:tab w:val="left" w:pos="810"/>
              </w:tabs>
              <w:snapToGrid w:val="0"/>
              <w:spacing w:before="120" w:after="120"/>
              <w:rPr>
                <w:sz w:val="16"/>
                <w:szCs w:val="16"/>
                <w:lang w:val="en-GB"/>
              </w:rPr>
            </w:pPr>
            <w:r w:rsidRPr="008D2AE6">
              <w:rPr>
                <w:sz w:val="16"/>
                <w:szCs w:val="16"/>
                <w:lang w:val="en-GB"/>
              </w:rPr>
              <w:t xml:space="preserve">Encoding Formats </w:t>
            </w:r>
          </w:p>
        </w:tc>
        <w:tc>
          <w:tcPr>
            <w:tcW w:w="2021" w:type="dxa"/>
            <w:tcBorders>
              <w:top w:val="single" w:sz="8" w:space="0" w:color="000000"/>
              <w:left w:val="single" w:sz="8" w:space="0" w:color="000000"/>
              <w:bottom w:val="single" w:sz="8" w:space="0" w:color="000000"/>
            </w:tcBorders>
            <w:vAlign w:val="center"/>
          </w:tcPr>
          <w:p w14:paraId="3A1134B1" w14:textId="77777777" w:rsidR="00533CA5" w:rsidRPr="008D2AE6" w:rsidRDefault="00533CA5" w:rsidP="00533CA5">
            <w:pPr>
              <w:pStyle w:val="WW-Default"/>
              <w:tabs>
                <w:tab w:val="left" w:pos="810"/>
              </w:tabs>
              <w:snapToGrid w:val="0"/>
              <w:spacing w:before="120" w:after="120"/>
              <w:rPr>
                <w:sz w:val="16"/>
                <w:szCs w:val="16"/>
                <w:lang w:val="en-GB"/>
              </w:rPr>
            </w:pPr>
            <w:r w:rsidRPr="008D2AE6">
              <w:rPr>
                <w:sz w:val="16"/>
                <w:szCs w:val="16"/>
                <w:lang w:val="en-GB"/>
              </w:rPr>
              <w:t xml:space="preserve">S-100 Part 10 </w:t>
            </w:r>
          </w:p>
        </w:tc>
        <w:tc>
          <w:tcPr>
            <w:tcW w:w="3800" w:type="dxa"/>
            <w:tcBorders>
              <w:top w:val="single" w:sz="8" w:space="0" w:color="000000"/>
              <w:left w:val="single" w:sz="8" w:space="0" w:color="000000"/>
              <w:bottom w:val="single" w:sz="8" w:space="0" w:color="000000"/>
              <w:right w:val="single" w:sz="8" w:space="0" w:color="000000"/>
            </w:tcBorders>
            <w:vAlign w:val="center"/>
          </w:tcPr>
          <w:p w14:paraId="411F4830" w14:textId="195069BC" w:rsidR="00533CA5" w:rsidRPr="008D2AE6" w:rsidRDefault="00533CA5" w:rsidP="00533CA5">
            <w:pPr>
              <w:pStyle w:val="WW-Default"/>
              <w:tabs>
                <w:tab w:val="left" w:pos="810"/>
              </w:tabs>
              <w:snapToGrid w:val="0"/>
              <w:spacing w:before="120" w:after="120"/>
              <w:jc w:val="both"/>
              <w:rPr>
                <w:i/>
                <w:sz w:val="16"/>
                <w:szCs w:val="16"/>
                <w:lang w:val="en-GB"/>
              </w:rPr>
            </w:pPr>
            <w:r w:rsidRPr="008D2AE6">
              <w:rPr>
                <w:i/>
                <w:sz w:val="16"/>
                <w:szCs w:val="16"/>
                <w:lang w:val="en-GB"/>
              </w:rPr>
              <w:t>The type of coding is also dependent on the type of carrier which will be used for the exchange of the data.  Applies for IALA.</w:t>
            </w:r>
          </w:p>
        </w:tc>
      </w:tr>
      <w:tr w:rsidR="00533CA5" w:rsidRPr="008D2AE6" w14:paraId="57629748" w14:textId="77777777" w:rsidTr="00AC3C16">
        <w:trPr>
          <w:cantSplit/>
          <w:trHeight w:val="596"/>
        </w:trPr>
        <w:tc>
          <w:tcPr>
            <w:tcW w:w="3649" w:type="dxa"/>
            <w:tcBorders>
              <w:top w:val="single" w:sz="8" w:space="0" w:color="000000"/>
              <w:left w:val="single" w:sz="8" w:space="0" w:color="000000"/>
              <w:bottom w:val="single" w:sz="8" w:space="0" w:color="000000"/>
            </w:tcBorders>
            <w:vAlign w:val="center"/>
          </w:tcPr>
          <w:p w14:paraId="5A65F73C" w14:textId="77777777" w:rsidR="00533CA5" w:rsidRPr="008D2AE6" w:rsidRDefault="00533CA5" w:rsidP="00533CA5">
            <w:pPr>
              <w:pStyle w:val="WW-Default"/>
              <w:tabs>
                <w:tab w:val="left" w:pos="810"/>
              </w:tabs>
              <w:snapToGrid w:val="0"/>
              <w:spacing w:before="120" w:after="120"/>
              <w:rPr>
                <w:sz w:val="16"/>
                <w:szCs w:val="16"/>
                <w:lang w:val="en-GB"/>
              </w:rPr>
            </w:pPr>
            <w:r w:rsidRPr="008D2AE6">
              <w:rPr>
                <w:sz w:val="16"/>
                <w:szCs w:val="16"/>
                <w:lang w:val="en-GB"/>
              </w:rPr>
              <w:t>ISO/IEC 8211 Encoding Schema</w:t>
            </w:r>
          </w:p>
        </w:tc>
        <w:tc>
          <w:tcPr>
            <w:tcW w:w="2021" w:type="dxa"/>
            <w:tcBorders>
              <w:top w:val="single" w:sz="8" w:space="0" w:color="000000"/>
              <w:left w:val="single" w:sz="8" w:space="0" w:color="000000"/>
              <w:bottom w:val="single" w:sz="8" w:space="0" w:color="000000"/>
            </w:tcBorders>
            <w:vAlign w:val="center"/>
          </w:tcPr>
          <w:p w14:paraId="14CA9B41" w14:textId="1D1C277F" w:rsidR="00533CA5" w:rsidRPr="008D2AE6" w:rsidRDefault="00533CA5" w:rsidP="00533CA5">
            <w:pPr>
              <w:pStyle w:val="WW-Default"/>
              <w:tabs>
                <w:tab w:val="left" w:pos="810"/>
              </w:tabs>
              <w:snapToGrid w:val="0"/>
              <w:spacing w:before="120" w:after="120"/>
              <w:rPr>
                <w:sz w:val="16"/>
                <w:szCs w:val="16"/>
                <w:lang w:val="en-GB"/>
              </w:rPr>
            </w:pPr>
            <w:r w:rsidRPr="008D2AE6">
              <w:rPr>
                <w:sz w:val="16"/>
                <w:szCs w:val="16"/>
                <w:lang w:val="en-GB"/>
              </w:rPr>
              <w:t>S-1</w:t>
            </w:r>
            <w:ins w:id="46" w:author="Hooijmans, Peter (RWS CIV)" w:date="2024-08-21T08:27:00Z" w16du:dateUtc="2024-08-21T06:27:00Z">
              <w:r>
                <w:rPr>
                  <w:sz w:val="16"/>
                  <w:szCs w:val="16"/>
                  <w:lang w:val="en-GB"/>
                </w:rPr>
                <w:t>0</w:t>
              </w:r>
            </w:ins>
            <w:del w:id="47" w:author="Hooijmans, Peter (RWS CIV)" w:date="2024-08-21T08:27:00Z" w16du:dateUtc="2024-08-21T06:27:00Z">
              <w:r w:rsidRPr="008D2AE6" w:rsidDel="00533CA5">
                <w:rPr>
                  <w:sz w:val="16"/>
                  <w:szCs w:val="16"/>
                  <w:lang w:val="en-GB"/>
                </w:rPr>
                <w:delText>1</w:delText>
              </w:r>
            </w:del>
            <w:r w:rsidRPr="008D2AE6">
              <w:rPr>
                <w:sz w:val="16"/>
                <w:szCs w:val="16"/>
                <w:lang w:val="en-GB"/>
              </w:rPr>
              <w:t>0 part 10a</w:t>
            </w:r>
          </w:p>
        </w:tc>
        <w:tc>
          <w:tcPr>
            <w:tcW w:w="3800" w:type="dxa"/>
            <w:tcBorders>
              <w:top w:val="single" w:sz="8" w:space="0" w:color="000000"/>
              <w:left w:val="single" w:sz="8" w:space="0" w:color="000000"/>
              <w:bottom w:val="single" w:sz="8" w:space="0" w:color="000000"/>
              <w:right w:val="single" w:sz="8" w:space="0" w:color="000000"/>
            </w:tcBorders>
            <w:vAlign w:val="center"/>
          </w:tcPr>
          <w:p w14:paraId="3BB2DA04" w14:textId="7EE459A7" w:rsidR="00533CA5" w:rsidRPr="008D2AE6" w:rsidRDefault="00533CA5" w:rsidP="00533CA5">
            <w:pPr>
              <w:pStyle w:val="WW-Default"/>
              <w:tabs>
                <w:tab w:val="left" w:pos="810"/>
              </w:tabs>
              <w:snapToGrid w:val="0"/>
              <w:spacing w:before="120" w:after="120"/>
              <w:jc w:val="both"/>
              <w:rPr>
                <w:i/>
                <w:sz w:val="16"/>
                <w:szCs w:val="16"/>
                <w:lang w:val="en-GB"/>
              </w:rPr>
            </w:pPr>
            <w:r w:rsidRPr="008D2AE6">
              <w:rPr>
                <w:i/>
                <w:sz w:val="16"/>
                <w:szCs w:val="16"/>
                <w:lang w:val="en-GB"/>
              </w:rPr>
              <w:t>Binary encoding schema.  May apply for IALA product speciation</w:t>
            </w:r>
          </w:p>
        </w:tc>
      </w:tr>
      <w:tr w:rsidR="00533CA5" w:rsidRPr="008D2AE6" w14:paraId="6CB0EA7A" w14:textId="77777777" w:rsidTr="00AC3C16">
        <w:trPr>
          <w:cantSplit/>
          <w:trHeight w:val="596"/>
          <w:ins w:id="48" w:author="Hooijmans, Peter (RWS CIV)" w:date="2024-08-21T08:26:00Z"/>
        </w:trPr>
        <w:tc>
          <w:tcPr>
            <w:tcW w:w="3649" w:type="dxa"/>
            <w:tcBorders>
              <w:top w:val="single" w:sz="8" w:space="0" w:color="000000"/>
              <w:left w:val="single" w:sz="8" w:space="0" w:color="000000"/>
              <w:bottom w:val="single" w:sz="8" w:space="0" w:color="000000"/>
            </w:tcBorders>
            <w:vAlign w:val="center"/>
          </w:tcPr>
          <w:p w14:paraId="28E388DF" w14:textId="232F06E5" w:rsidR="00533CA5" w:rsidRPr="008D2AE6" w:rsidRDefault="00533CA5" w:rsidP="00533CA5">
            <w:pPr>
              <w:pStyle w:val="WW-Default"/>
              <w:tabs>
                <w:tab w:val="left" w:pos="810"/>
              </w:tabs>
              <w:snapToGrid w:val="0"/>
              <w:spacing w:before="120" w:after="120"/>
              <w:rPr>
                <w:ins w:id="49" w:author="Hooijmans, Peter (RWS CIV)" w:date="2024-08-21T08:26:00Z" w16du:dateUtc="2024-08-21T06:26:00Z"/>
                <w:sz w:val="16"/>
                <w:szCs w:val="16"/>
                <w:lang w:val="en-GB"/>
              </w:rPr>
            </w:pPr>
            <w:ins w:id="50" w:author="Hooijmans, Peter (RWS CIV)" w:date="2024-08-21T08:27:00Z">
              <w:r w:rsidRPr="00533CA5">
                <w:rPr>
                  <w:sz w:val="16"/>
                  <w:szCs w:val="16"/>
                  <w:lang w:val="en-GB"/>
                </w:rPr>
                <w:lastRenderedPageBreak/>
                <w:t>GML Encoding</w:t>
              </w:r>
            </w:ins>
          </w:p>
        </w:tc>
        <w:tc>
          <w:tcPr>
            <w:tcW w:w="2021" w:type="dxa"/>
            <w:tcBorders>
              <w:top w:val="single" w:sz="8" w:space="0" w:color="000000"/>
              <w:left w:val="single" w:sz="8" w:space="0" w:color="000000"/>
              <w:bottom w:val="single" w:sz="8" w:space="0" w:color="000000"/>
            </w:tcBorders>
            <w:vAlign w:val="center"/>
          </w:tcPr>
          <w:p w14:paraId="3C069540" w14:textId="14F42173" w:rsidR="00533CA5" w:rsidRPr="008D2AE6" w:rsidRDefault="00533CA5" w:rsidP="00533CA5">
            <w:pPr>
              <w:pStyle w:val="WW-Default"/>
              <w:tabs>
                <w:tab w:val="left" w:pos="810"/>
              </w:tabs>
              <w:snapToGrid w:val="0"/>
              <w:spacing w:before="120" w:after="120"/>
              <w:rPr>
                <w:ins w:id="51" w:author="Hooijmans, Peter (RWS CIV)" w:date="2024-08-21T08:26:00Z" w16du:dateUtc="2024-08-21T06:26:00Z"/>
                <w:sz w:val="16"/>
                <w:szCs w:val="16"/>
                <w:lang w:val="en-GB"/>
              </w:rPr>
            </w:pPr>
            <w:ins w:id="52" w:author="Hooijmans, Peter (RWS CIV)" w:date="2024-08-21T08:27:00Z" w16du:dateUtc="2024-08-21T06:27:00Z">
              <w:r>
                <w:rPr>
                  <w:sz w:val="16"/>
                  <w:szCs w:val="16"/>
                  <w:lang w:val="en-GB"/>
                </w:rPr>
                <w:t>S-100 part 10b</w:t>
              </w:r>
            </w:ins>
          </w:p>
        </w:tc>
        <w:tc>
          <w:tcPr>
            <w:tcW w:w="3800" w:type="dxa"/>
            <w:tcBorders>
              <w:top w:val="single" w:sz="8" w:space="0" w:color="000000"/>
              <w:left w:val="single" w:sz="8" w:space="0" w:color="000000"/>
              <w:bottom w:val="single" w:sz="8" w:space="0" w:color="000000"/>
              <w:right w:val="single" w:sz="8" w:space="0" w:color="000000"/>
            </w:tcBorders>
            <w:vAlign w:val="center"/>
          </w:tcPr>
          <w:p w14:paraId="6398819A" w14:textId="4ED074F8" w:rsidR="00533CA5" w:rsidRPr="008D2AE6" w:rsidRDefault="00533CA5" w:rsidP="00533CA5">
            <w:pPr>
              <w:pStyle w:val="WW-Default"/>
              <w:tabs>
                <w:tab w:val="left" w:pos="810"/>
              </w:tabs>
              <w:snapToGrid w:val="0"/>
              <w:spacing w:before="120" w:after="120"/>
              <w:jc w:val="both"/>
              <w:rPr>
                <w:ins w:id="53" w:author="Hooijmans, Peter (RWS CIV)" w:date="2024-08-21T08:26:00Z" w16du:dateUtc="2024-08-21T06:26:00Z"/>
                <w:i/>
                <w:sz w:val="16"/>
                <w:szCs w:val="16"/>
                <w:lang w:val="en-GB"/>
              </w:rPr>
            </w:pPr>
            <w:ins w:id="54" w:author="Hooijmans, Peter (RWS CIV)" w:date="2024-08-21T08:27:00Z" w16du:dateUtc="2024-08-21T06:27:00Z">
              <w:r>
                <w:rPr>
                  <w:i/>
                  <w:sz w:val="16"/>
                  <w:szCs w:val="16"/>
                  <w:lang w:val="en-GB"/>
                </w:rPr>
                <w:t>Geography Markup Language.</w:t>
              </w:r>
              <w:r w:rsidRPr="008D2AE6">
                <w:rPr>
                  <w:i/>
                  <w:sz w:val="16"/>
                  <w:szCs w:val="16"/>
                  <w:lang w:val="en-GB"/>
                </w:rPr>
                <w:t xml:space="preserve"> May apply for IALA product speciation</w:t>
              </w:r>
            </w:ins>
          </w:p>
        </w:tc>
      </w:tr>
      <w:tr w:rsidR="00533CA5" w:rsidRPr="008D2AE6" w14:paraId="0D96EAA2" w14:textId="77777777" w:rsidTr="00AC3C16">
        <w:trPr>
          <w:cantSplit/>
          <w:trHeight w:val="596"/>
          <w:ins w:id="55" w:author="Hooijmans, Peter (RWS CIV)" w:date="2024-08-21T08:27:00Z"/>
        </w:trPr>
        <w:tc>
          <w:tcPr>
            <w:tcW w:w="3649" w:type="dxa"/>
            <w:tcBorders>
              <w:top w:val="single" w:sz="8" w:space="0" w:color="000000"/>
              <w:left w:val="single" w:sz="8" w:space="0" w:color="000000"/>
              <w:bottom w:val="single" w:sz="8" w:space="0" w:color="000000"/>
            </w:tcBorders>
            <w:vAlign w:val="center"/>
          </w:tcPr>
          <w:p w14:paraId="151DBE66" w14:textId="4E7C970B" w:rsidR="00533CA5" w:rsidRPr="00533CA5" w:rsidRDefault="00533CA5" w:rsidP="00533CA5">
            <w:pPr>
              <w:pStyle w:val="WW-Default"/>
              <w:tabs>
                <w:tab w:val="left" w:pos="810"/>
              </w:tabs>
              <w:snapToGrid w:val="0"/>
              <w:spacing w:before="120" w:after="120"/>
              <w:rPr>
                <w:ins w:id="56" w:author="Hooijmans, Peter (RWS CIV)" w:date="2024-08-21T08:27:00Z" w16du:dateUtc="2024-08-21T06:27:00Z"/>
                <w:sz w:val="16"/>
                <w:szCs w:val="16"/>
                <w:lang w:val="en-GB"/>
              </w:rPr>
            </w:pPr>
            <w:ins w:id="57" w:author="Hooijmans, Peter (RWS CIV)" w:date="2024-08-21T08:28:00Z" w16du:dateUtc="2024-08-21T06:28:00Z">
              <w:r>
                <w:rPr>
                  <w:sz w:val="16"/>
                  <w:szCs w:val="16"/>
                  <w:lang w:val="en-GB"/>
                </w:rPr>
                <w:t>HDF5 Encoding</w:t>
              </w:r>
            </w:ins>
          </w:p>
        </w:tc>
        <w:tc>
          <w:tcPr>
            <w:tcW w:w="2021" w:type="dxa"/>
            <w:tcBorders>
              <w:top w:val="single" w:sz="8" w:space="0" w:color="000000"/>
              <w:left w:val="single" w:sz="8" w:space="0" w:color="000000"/>
              <w:bottom w:val="single" w:sz="8" w:space="0" w:color="000000"/>
            </w:tcBorders>
            <w:vAlign w:val="center"/>
          </w:tcPr>
          <w:p w14:paraId="311E0F92" w14:textId="3BE860AB" w:rsidR="00533CA5" w:rsidRDefault="00533CA5" w:rsidP="00533CA5">
            <w:pPr>
              <w:pStyle w:val="WW-Default"/>
              <w:tabs>
                <w:tab w:val="left" w:pos="810"/>
              </w:tabs>
              <w:snapToGrid w:val="0"/>
              <w:spacing w:before="120" w:after="120"/>
              <w:rPr>
                <w:ins w:id="58" w:author="Hooijmans, Peter (RWS CIV)" w:date="2024-08-21T08:27:00Z" w16du:dateUtc="2024-08-21T06:27:00Z"/>
                <w:sz w:val="16"/>
                <w:szCs w:val="16"/>
                <w:lang w:val="en-GB"/>
              </w:rPr>
            </w:pPr>
            <w:ins w:id="59" w:author="Hooijmans, Peter (RWS CIV)" w:date="2024-08-21T08:28:00Z" w16du:dateUtc="2024-08-21T06:28:00Z">
              <w:r>
                <w:rPr>
                  <w:sz w:val="16"/>
                  <w:szCs w:val="16"/>
                  <w:lang w:val="en-GB"/>
                </w:rPr>
                <w:t>S-100 part 10c</w:t>
              </w:r>
            </w:ins>
          </w:p>
        </w:tc>
        <w:tc>
          <w:tcPr>
            <w:tcW w:w="3800" w:type="dxa"/>
            <w:tcBorders>
              <w:top w:val="single" w:sz="8" w:space="0" w:color="000000"/>
              <w:left w:val="single" w:sz="8" w:space="0" w:color="000000"/>
              <w:bottom w:val="single" w:sz="8" w:space="0" w:color="000000"/>
              <w:right w:val="single" w:sz="8" w:space="0" w:color="000000"/>
            </w:tcBorders>
            <w:vAlign w:val="center"/>
          </w:tcPr>
          <w:p w14:paraId="69481693" w14:textId="0A8B7699" w:rsidR="00533CA5" w:rsidRDefault="00533CA5" w:rsidP="00533CA5">
            <w:pPr>
              <w:pStyle w:val="WW-Default"/>
              <w:tabs>
                <w:tab w:val="left" w:pos="810"/>
              </w:tabs>
              <w:snapToGrid w:val="0"/>
              <w:spacing w:before="120" w:after="120"/>
              <w:jc w:val="both"/>
              <w:rPr>
                <w:ins w:id="60" w:author="Hooijmans, Peter (RWS CIV)" w:date="2024-08-21T08:27:00Z" w16du:dateUtc="2024-08-21T06:27:00Z"/>
                <w:i/>
                <w:sz w:val="16"/>
                <w:szCs w:val="16"/>
                <w:lang w:val="en-GB"/>
              </w:rPr>
            </w:pPr>
            <w:ins w:id="61" w:author="Hooijmans, Peter (RWS CIV)" w:date="2024-08-21T08:29:00Z">
              <w:r w:rsidRPr="00533CA5">
                <w:rPr>
                  <w:i/>
                  <w:sz w:val="16"/>
                  <w:szCs w:val="16"/>
                  <w:lang w:val="en-GB"/>
                </w:rPr>
                <w:t>Hierarchical Data Format </w:t>
              </w:r>
            </w:ins>
            <w:ins w:id="62" w:author="Hooijmans, Peter (RWS CIV)" w:date="2024-08-21T08:29:00Z" w16du:dateUtc="2024-08-21T06:29:00Z">
              <w:r>
                <w:rPr>
                  <w:i/>
                  <w:sz w:val="16"/>
                  <w:szCs w:val="16"/>
                  <w:lang w:val="en-GB"/>
                </w:rPr>
                <w:t xml:space="preserve">. </w:t>
              </w:r>
              <w:r w:rsidRPr="008D2AE6">
                <w:rPr>
                  <w:i/>
                  <w:sz w:val="16"/>
                  <w:szCs w:val="16"/>
                  <w:lang w:val="en-GB"/>
                </w:rPr>
                <w:t>May apply for IALA product speciation</w:t>
              </w:r>
            </w:ins>
          </w:p>
        </w:tc>
      </w:tr>
      <w:tr w:rsidR="00533CA5" w:rsidRPr="008D2AE6" w14:paraId="27C6DBAC" w14:textId="77777777" w:rsidTr="00AC3C16">
        <w:trPr>
          <w:cantSplit/>
          <w:trHeight w:val="596"/>
        </w:trPr>
        <w:tc>
          <w:tcPr>
            <w:tcW w:w="3649" w:type="dxa"/>
            <w:tcBorders>
              <w:top w:val="single" w:sz="8" w:space="0" w:color="000000"/>
              <w:left w:val="single" w:sz="8" w:space="0" w:color="000000"/>
              <w:bottom w:val="single" w:sz="8" w:space="0" w:color="000000"/>
            </w:tcBorders>
            <w:vAlign w:val="center"/>
          </w:tcPr>
          <w:p w14:paraId="7C527819" w14:textId="77777777" w:rsidR="00533CA5" w:rsidRPr="008D2AE6" w:rsidRDefault="00533CA5" w:rsidP="00533CA5">
            <w:pPr>
              <w:pStyle w:val="WW-Default"/>
              <w:tabs>
                <w:tab w:val="left" w:pos="810"/>
              </w:tabs>
              <w:snapToGrid w:val="0"/>
              <w:spacing w:before="120" w:after="120"/>
              <w:rPr>
                <w:sz w:val="16"/>
                <w:szCs w:val="16"/>
                <w:lang w:val="en-GB"/>
              </w:rPr>
            </w:pPr>
            <w:r w:rsidRPr="008D2AE6">
              <w:rPr>
                <w:sz w:val="16"/>
                <w:szCs w:val="16"/>
                <w:lang w:val="en-GB"/>
              </w:rPr>
              <w:t xml:space="preserve">Product Specifications </w:t>
            </w:r>
          </w:p>
        </w:tc>
        <w:tc>
          <w:tcPr>
            <w:tcW w:w="2021" w:type="dxa"/>
            <w:tcBorders>
              <w:top w:val="single" w:sz="8" w:space="0" w:color="000000"/>
              <w:left w:val="single" w:sz="8" w:space="0" w:color="000000"/>
              <w:bottom w:val="single" w:sz="8" w:space="0" w:color="000000"/>
            </w:tcBorders>
            <w:vAlign w:val="center"/>
          </w:tcPr>
          <w:p w14:paraId="02D65A36" w14:textId="77777777" w:rsidR="00533CA5" w:rsidRPr="008D2AE6" w:rsidRDefault="00533CA5" w:rsidP="00533CA5">
            <w:pPr>
              <w:pStyle w:val="WW-Default"/>
              <w:tabs>
                <w:tab w:val="left" w:pos="810"/>
              </w:tabs>
              <w:snapToGrid w:val="0"/>
              <w:spacing w:before="120" w:after="120"/>
              <w:rPr>
                <w:sz w:val="16"/>
                <w:szCs w:val="16"/>
                <w:lang w:val="en-GB"/>
              </w:rPr>
            </w:pPr>
            <w:r w:rsidRPr="008D2AE6">
              <w:rPr>
                <w:sz w:val="16"/>
                <w:szCs w:val="16"/>
                <w:lang w:val="en-GB"/>
              </w:rPr>
              <w:t xml:space="preserve">S-100 Part 11 </w:t>
            </w:r>
          </w:p>
        </w:tc>
        <w:tc>
          <w:tcPr>
            <w:tcW w:w="3800" w:type="dxa"/>
            <w:tcBorders>
              <w:top w:val="single" w:sz="8" w:space="0" w:color="000000"/>
              <w:left w:val="single" w:sz="8" w:space="0" w:color="000000"/>
              <w:bottom w:val="single" w:sz="8" w:space="0" w:color="000000"/>
              <w:right w:val="single" w:sz="8" w:space="0" w:color="000000"/>
            </w:tcBorders>
            <w:vAlign w:val="center"/>
          </w:tcPr>
          <w:p w14:paraId="744F784B" w14:textId="05F81F14" w:rsidR="00533CA5" w:rsidRPr="008D2AE6" w:rsidRDefault="00533CA5" w:rsidP="00533CA5">
            <w:pPr>
              <w:pStyle w:val="WW-Default"/>
              <w:tabs>
                <w:tab w:val="left" w:pos="810"/>
              </w:tabs>
              <w:snapToGrid w:val="0"/>
              <w:spacing w:before="120" w:after="120"/>
              <w:jc w:val="both"/>
              <w:rPr>
                <w:i/>
                <w:sz w:val="16"/>
                <w:szCs w:val="16"/>
                <w:lang w:val="en-GB"/>
              </w:rPr>
            </w:pPr>
            <w:r w:rsidRPr="008D2AE6">
              <w:rPr>
                <w:i/>
                <w:sz w:val="16"/>
                <w:szCs w:val="16"/>
                <w:lang w:val="en-GB"/>
              </w:rPr>
              <w:t>The required structure for a product specification for the IALA domain is the same as for the IHO domain.  However, the product does not have to be related to a geographic product.  It can be any object which is intended to be exchanged and relates to</w:t>
            </w:r>
            <w:ins w:id="63" w:author="Hooijmans, Peter (RWS CIV)" w:date="2024-08-21T08:31:00Z" w16du:dateUtc="2024-08-21T06:31:00Z">
              <w:r>
                <w:rPr>
                  <w:i/>
                  <w:sz w:val="16"/>
                  <w:szCs w:val="16"/>
                  <w:lang w:val="en-GB"/>
                </w:rPr>
                <w:t xml:space="preserve"> the provision of maritime services.</w:t>
              </w:r>
            </w:ins>
            <w:del w:id="64" w:author="Hooijmans, Peter (RWS CIV)" w:date="2024-08-21T08:31:00Z" w16du:dateUtc="2024-08-21T06:31:00Z">
              <w:r w:rsidRPr="008D2AE6" w:rsidDel="00533CA5">
                <w:rPr>
                  <w:i/>
                  <w:sz w:val="16"/>
                  <w:szCs w:val="16"/>
                  <w:lang w:val="en-GB"/>
                </w:rPr>
                <w:delText xml:space="preserve"> </w:delText>
              </w:r>
            </w:del>
            <w:del w:id="65" w:author="Hooijmans, Peter (RWS CIV)" w:date="2024-08-21T08:30:00Z" w16du:dateUtc="2024-08-21T06:30:00Z">
              <w:r w:rsidRPr="008D2AE6" w:rsidDel="00533CA5">
                <w:rPr>
                  <w:i/>
                  <w:sz w:val="16"/>
                  <w:szCs w:val="16"/>
                  <w:lang w:val="en-GB"/>
                </w:rPr>
                <w:delText>the user need and goal of e-navigation.</w:delText>
              </w:r>
            </w:del>
          </w:p>
        </w:tc>
      </w:tr>
      <w:tr w:rsidR="00533CA5" w:rsidRPr="008D2AE6" w14:paraId="676028A9" w14:textId="77777777" w:rsidTr="00AC3C16">
        <w:trPr>
          <w:cantSplit/>
          <w:trHeight w:val="596"/>
        </w:trPr>
        <w:tc>
          <w:tcPr>
            <w:tcW w:w="3649" w:type="dxa"/>
            <w:tcBorders>
              <w:top w:val="single" w:sz="8" w:space="0" w:color="000000"/>
              <w:left w:val="single" w:sz="8" w:space="0" w:color="000000"/>
              <w:bottom w:val="single" w:sz="8" w:space="0" w:color="000000"/>
            </w:tcBorders>
            <w:vAlign w:val="center"/>
          </w:tcPr>
          <w:p w14:paraId="12E61ACC" w14:textId="77777777" w:rsidR="00533CA5" w:rsidRPr="008D2AE6" w:rsidRDefault="00533CA5" w:rsidP="00533CA5">
            <w:pPr>
              <w:pStyle w:val="WW-Default"/>
              <w:tabs>
                <w:tab w:val="left" w:pos="810"/>
              </w:tabs>
              <w:snapToGrid w:val="0"/>
              <w:spacing w:before="120" w:after="120"/>
              <w:rPr>
                <w:sz w:val="16"/>
                <w:szCs w:val="16"/>
                <w:lang w:val="en-GB"/>
              </w:rPr>
            </w:pPr>
            <w:r w:rsidRPr="008D2AE6">
              <w:rPr>
                <w:sz w:val="16"/>
                <w:szCs w:val="16"/>
                <w:lang w:val="en-GB"/>
              </w:rPr>
              <w:t xml:space="preserve">S-100 Maintenance Procedures </w:t>
            </w:r>
          </w:p>
        </w:tc>
        <w:tc>
          <w:tcPr>
            <w:tcW w:w="2021" w:type="dxa"/>
            <w:tcBorders>
              <w:top w:val="single" w:sz="8" w:space="0" w:color="000000"/>
              <w:left w:val="single" w:sz="8" w:space="0" w:color="000000"/>
              <w:bottom w:val="single" w:sz="8" w:space="0" w:color="000000"/>
            </w:tcBorders>
            <w:vAlign w:val="center"/>
          </w:tcPr>
          <w:p w14:paraId="209EB843" w14:textId="77777777" w:rsidR="00533CA5" w:rsidRPr="008D2AE6" w:rsidRDefault="00533CA5" w:rsidP="00533CA5">
            <w:pPr>
              <w:pStyle w:val="WW-Default"/>
              <w:tabs>
                <w:tab w:val="left" w:pos="810"/>
              </w:tabs>
              <w:snapToGrid w:val="0"/>
              <w:spacing w:before="120" w:after="120"/>
              <w:rPr>
                <w:sz w:val="16"/>
                <w:szCs w:val="16"/>
                <w:lang w:val="en-GB"/>
              </w:rPr>
            </w:pPr>
            <w:r w:rsidRPr="008D2AE6">
              <w:rPr>
                <w:sz w:val="16"/>
                <w:szCs w:val="16"/>
                <w:lang w:val="en-GB"/>
              </w:rPr>
              <w:t xml:space="preserve">S-100 Part 12 </w:t>
            </w:r>
          </w:p>
        </w:tc>
        <w:tc>
          <w:tcPr>
            <w:tcW w:w="3800" w:type="dxa"/>
            <w:tcBorders>
              <w:top w:val="single" w:sz="8" w:space="0" w:color="000000"/>
              <w:left w:val="single" w:sz="8" w:space="0" w:color="000000"/>
              <w:bottom w:val="single" w:sz="8" w:space="0" w:color="000000"/>
              <w:right w:val="single" w:sz="8" w:space="0" w:color="000000"/>
            </w:tcBorders>
            <w:vAlign w:val="center"/>
          </w:tcPr>
          <w:p w14:paraId="040FA601" w14:textId="77777777" w:rsidR="00533CA5" w:rsidRPr="008D2AE6" w:rsidRDefault="00533CA5" w:rsidP="00533CA5">
            <w:pPr>
              <w:pStyle w:val="WW-Default"/>
              <w:tabs>
                <w:tab w:val="left" w:pos="810"/>
              </w:tabs>
              <w:snapToGrid w:val="0"/>
              <w:spacing w:before="120" w:after="120"/>
              <w:jc w:val="both"/>
              <w:rPr>
                <w:i/>
                <w:sz w:val="16"/>
                <w:szCs w:val="16"/>
                <w:lang w:val="en-GB"/>
              </w:rPr>
            </w:pPr>
            <w:r w:rsidRPr="008D2AE6">
              <w:rPr>
                <w:i/>
                <w:sz w:val="16"/>
                <w:szCs w:val="16"/>
                <w:lang w:val="en-GB"/>
              </w:rPr>
              <w:t>Specifically for maintenance of S-100 not applicable for IALA product specification development.</w:t>
            </w:r>
          </w:p>
        </w:tc>
      </w:tr>
      <w:tr w:rsidR="00533CA5" w:rsidRPr="008D2AE6" w14:paraId="645F211E" w14:textId="77777777" w:rsidTr="00533CA5">
        <w:trPr>
          <w:cantSplit/>
          <w:trHeight w:val="596"/>
          <w:ins w:id="66" w:author="Hooijmans, Peter (RWS CIV)" w:date="2024-08-21T08:30:00Z"/>
        </w:trPr>
        <w:tc>
          <w:tcPr>
            <w:tcW w:w="3649" w:type="dxa"/>
            <w:tcBorders>
              <w:top w:val="single" w:sz="8" w:space="0" w:color="000000"/>
              <w:left w:val="single" w:sz="8" w:space="0" w:color="000000"/>
              <w:bottom w:val="single" w:sz="8" w:space="0" w:color="000000"/>
            </w:tcBorders>
          </w:tcPr>
          <w:p w14:paraId="3B8C3EF2" w14:textId="3D58599F" w:rsidR="00533CA5" w:rsidRPr="008D2AE6" w:rsidRDefault="00533CA5" w:rsidP="00533CA5">
            <w:pPr>
              <w:pStyle w:val="WW-Default"/>
              <w:tabs>
                <w:tab w:val="left" w:pos="810"/>
              </w:tabs>
              <w:snapToGrid w:val="0"/>
              <w:spacing w:before="120" w:after="120"/>
              <w:rPr>
                <w:ins w:id="67" w:author="Hooijmans, Peter (RWS CIV)" w:date="2024-08-21T08:30:00Z" w16du:dateUtc="2024-08-21T06:30:00Z"/>
                <w:sz w:val="16"/>
                <w:szCs w:val="16"/>
                <w:lang w:val="en-GB"/>
              </w:rPr>
            </w:pPr>
            <w:ins w:id="68" w:author="Hooijmans, Peter (RWS CIV)" w:date="2024-08-21T08:33:00Z" w16du:dateUtc="2024-08-21T06:33:00Z">
              <w:r w:rsidRPr="00533CA5">
                <w:rPr>
                  <w:sz w:val="16"/>
                  <w:szCs w:val="16"/>
                  <w:lang w:val="en-GB"/>
                </w:rPr>
                <w:t>S-100 Scripting Language</w:t>
              </w:r>
            </w:ins>
          </w:p>
        </w:tc>
        <w:tc>
          <w:tcPr>
            <w:tcW w:w="2021" w:type="dxa"/>
            <w:tcBorders>
              <w:top w:val="single" w:sz="8" w:space="0" w:color="000000"/>
              <w:left w:val="single" w:sz="8" w:space="0" w:color="000000"/>
              <w:bottom w:val="single" w:sz="8" w:space="0" w:color="000000"/>
            </w:tcBorders>
          </w:tcPr>
          <w:p w14:paraId="0E5792D3" w14:textId="1A312E58" w:rsidR="00533CA5" w:rsidRPr="008D2AE6" w:rsidRDefault="00533CA5" w:rsidP="00533CA5">
            <w:pPr>
              <w:pStyle w:val="WW-Default"/>
              <w:tabs>
                <w:tab w:val="left" w:pos="810"/>
              </w:tabs>
              <w:snapToGrid w:val="0"/>
              <w:spacing w:before="120" w:after="120"/>
              <w:rPr>
                <w:ins w:id="69" w:author="Hooijmans, Peter (RWS CIV)" w:date="2024-08-21T08:30:00Z" w16du:dateUtc="2024-08-21T06:30:00Z"/>
                <w:sz w:val="16"/>
                <w:szCs w:val="16"/>
                <w:lang w:val="en-GB"/>
              </w:rPr>
            </w:pPr>
            <w:ins w:id="70" w:author="Hooijmans, Peter (RWS CIV)" w:date="2024-08-21T08:33:00Z" w16du:dateUtc="2024-08-21T06:33:00Z">
              <w:r w:rsidRPr="00533CA5">
                <w:rPr>
                  <w:sz w:val="16"/>
                  <w:szCs w:val="16"/>
                  <w:lang w:val="en-GB"/>
                </w:rPr>
                <w:t>S-100 Part 13</w:t>
              </w:r>
            </w:ins>
          </w:p>
        </w:tc>
        <w:tc>
          <w:tcPr>
            <w:tcW w:w="3800" w:type="dxa"/>
            <w:tcBorders>
              <w:top w:val="single" w:sz="8" w:space="0" w:color="000000"/>
              <w:left w:val="single" w:sz="8" w:space="0" w:color="000000"/>
              <w:bottom w:val="single" w:sz="8" w:space="0" w:color="000000"/>
              <w:right w:val="single" w:sz="8" w:space="0" w:color="000000"/>
            </w:tcBorders>
            <w:vAlign w:val="center"/>
          </w:tcPr>
          <w:p w14:paraId="50A85203" w14:textId="6F8149F1" w:rsidR="00533CA5" w:rsidRPr="008D2AE6" w:rsidRDefault="00533CA5" w:rsidP="00533CA5">
            <w:pPr>
              <w:pStyle w:val="WW-Default"/>
              <w:tabs>
                <w:tab w:val="left" w:pos="810"/>
              </w:tabs>
              <w:snapToGrid w:val="0"/>
              <w:spacing w:before="120" w:after="120"/>
              <w:jc w:val="both"/>
              <w:rPr>
                <w:ins w:id="71" w:author="Hooijmans, Peter (RWS CIV)" w:date="2024-08-21T08:30:00Z" w16du:dateUtc="2024-08-21T06:30:00Z"/>
                <w:i/>
                <w:sz w:val="16"/>
                <w:szCs w:val="16"/>
                <w:lang w:val="en-GB"/>
              </w:rPr>
            </w:pPr>
            <w:ins w:id="72" w:author="Hooijmans, Peter (RWS CIV)" w:date="2024-08-21T08:58:00Z" w16du:dateUtc="2024-08-21T06:58:00Z">
              <w:r>
                <w:rPr>
                  <w:i/>
                  <w:sz w:val="16"/>
                  <w:szCs w:val="16"/>
                  <w:lang w:val="en-GB"/>
                </w:rPr>
                <w:t>For description of script files written in Lua programming language</w:t>
              </w:r>
            </w:ins>
          </w:p>
        </w:tc>
      </w:tr>
      <w:tr w:rsidR="00533CA5" w:rsidRPr="008D2AE6" w14:paraId="29C6638B" w14:textId="77777777" w:rsidTr="00836CC0">
        <w:trPr>
          <w:cantSplit/>
          <w:trHeight w:val="596"/>
          <w:ins w:id="73" w:author="Hooijmans, Peter (RWS CIV)" w:date="2024-08-21T08:33:00Z"/>
        </w:trPr>
        <w:tc>
          <w:tcPr>
            <w:tcW w:w="3649" w:type="dxa"/>
            <w:tcBorders>
              <w:top w:val="single" w:sz="8" w:space="0" w:color="000000"/>
              <w:left w:val="single" w:sz="8" w:space="0" w:color="000000"/>
              <w:bottom w:val="single" w:sz="8" w:space="0" w:color="000000"/>
            </w:tcBorders>
          </w:tcPr>
          <w:p w14:paraId="52FDBB9F" w14:textId="2E336D37" w:rsidR="00533CA5" w:rsidRPr="00533CA5" w:rsidRDefault="00533CA5" w:rsidP="00533CA5">
            <w:pPr>
              <w:pStyle w:val="WW-Default"/>
              <w:tabs>
                <w:tab w:val="left" w:pos="810"/>
              </w:tabs>
              <w:snapToGrid w:val="0"/>
              <w:spacing w:before="120" w:after="120"/>
              <w:rPr>
                <w:ins w:id="74" w:author="Hooijmans, Peter (RWS CIV)" w:date="2024-08-21T08:33:00Z" w16du:dateUtc="2024-08-21T06:33:00Z"/>
                <w:sz w:val="16"/>
                <w:szCs w:val="16"/>
                <w:lang w:val="en-GB"/>
              </w:rPr>
            </w:pPr>
            <w:ins w:id="75" w:author="Hooijmans, Peter (RWS CIV)" w:date="2024-08-21T08:34:00Z">
              <w:r w:rsidRPr="00533CA5">
                <w:rPr>
                  <w:sz w:val="16"/>
                  <w:szCs w:val="16"/>
                  <w:lang w:val="en-GB"/>
                </w:rPr>
                <w:t>Online Communication Exchange</w:t>
              </w:r>
            </w:ins>
          </w:p>
        </w:tc>
        <w:tc>
          <w:tcPr>
            <w:tcW w:w="2021" w:type="dxa"/>
            <w:tcBorders>
              <w:top w:val="single" w:sz="8" w:space="0" w:color="000000"/>
              <w:left w:val="single" w:sz="8" w:space="0" w:color="000000"/>
              <w:bottom w:val="single" w:sz="8" w:space="0" w:color="000000"/>
            </w:tcBorders>
          </w:tcPr>
          <w:p w14:paraId="6B13A66A" w14:textId="683A4C84" w:rsidR="00533CA5" w:rsidRPr="00533CA5" w:rsidRDefault="00533CA5" w:rsidP="00533CA5">
            <w:pPr>
              <w:pStyle w:val="WW-Default"/>
              <w:tabs>
                <w:tab w:val="left" w:pos="810"/>
              </w:tabs>
              <w:snapToGrid w:val="0"/>
              <w:spacing w:before="120" w:after="120"/>
              <w:rPr>
                <w:ins w:id="76" w:author="Hooijmans, Peter (RWS CIV)" w:date="2024-08-21T08:33:00Z" w16du:dateUtc="2024-08-21T06:33:00Z"/>
                <w:sz w:val="16"/>
                <w:szCs w:val="16"/>
                <w:lang w:val="en-GB"/>
              </w:rPr>
            </w:pPr>
            <w:ins w:id="77" w:author="Hooijmans, Peter (RWS CIV)" w:date="2024-08-21T08:34:00Z">
              <w:r w:rsidRPr="00533CA5">
                <w:rPr>
                  <w:sz w:val="16"/>
                  <w:szCs w:val="16"/>
                  <w:lang w:val="en-GB"/>
                </w:rPr>
                <w:t>S-100 Part 14</w:t>
              </w:r>
            </w:ins>
          </w:p>
        </w:tc>
        <w:tc>
          <w:tcPr>
            <w:tcW w:w="3800" w:type="dxa"/>
            <w:tcBorders>
              <w:top w:val="single" w:sz="8" w:space="0" w:color="000000"/>
              <w:left w:val="single" w:sz="8" w:space="0" w:color="000000"/>
              <w:bottom w:val="single" w:sz="8" w:space="0" w:color="000000"/>
              <w:right w:val="single" w:sz="8" w:space="0" w:color="000000"/>
            </w:tcBorders>
            <w:vAlign w:val="center"/>
          </w:tcPr>
          <w:p w14:paraId="6BE420AC" w14:textId="09DB36AE" w:rsidR="00533CA5" w:rsidRPr="008D2AE6" w:rsidRDefault="00533CA5" w:rsidP="00533CA5">
            <w:pPr>
              <w:pStyle w:val="WW-Default"/>
              <w:tabs>
                <w:tab w:val="left" w:pos="810"/>
              </w:tabs>
              <w:snapToGrid w:val="0"/>
              <w:spacing w:before="120" w:after="120"/>
              <w:jc w:val="both"/>
              <w:rPr>
                <w:ins w:id="78" w:author="Hooijmans, Peter (RWS CIV)" w:date="2024-08-21T08:33:00Z" w16du:dateUtc="2024-08-21T06:33:00Z"/>
                <w:i/>
                <w:sz w:val="16"/>
                <w:szCs w:val="16"/>
                <w:lang w:val="en-GB"/>
              </w:rPr>
            </w:pPr>
            <w:ins w:id="79" w:author="Hooijmans, Peter (RWS CIV)" w:date="2024-08-21T08:59:00Z" w16du:dateUtc="2024-08-21T06:59:00Z">
              <w:r>
                <w:rPr>
                  <w:i/>
                  <w:sz w:val="16"/>
                  <w:szCs w:val="16"/>
                  <w:lang w:val="en-GB"/>
                </w:rPr>
                <w:t>This part applies freq</w:t>
              </w:r>
            </w:ins>
            <w:ins w:id="80" w:author="Hooijmans, Peter (RWS CIV)" w:date="2024-08-21T09:00:00Z" w16du:dateUtc="2024-08-21T07:00:00Z">
              <w:r>
                <w:rPr>
                  <w:i/>
                  <w:sz w:val="16"/>
                  <w:szCs w:val="16"/>
                  <w:lang w:val="en-GB"/>
                </w:rPr>
                <w:t xml:space="preserve">uent to IALA PS’s. As it describes the exchange of </w:t>
              </w:r>
            </w:ins>
            <w:ins w:id="81" w:author="Hooijmans, Peter (RWS CIV)" w:date="2024-08-21T09:01:00Z" w16du:dateUtc="2024-08-21T07:01:00Z">
              <w:r>
                <w:rPr>
                  <w:i/>
                  <w:sz w:val="16"/>
                  <w:szCs w:val="16"/>
                  <w:lang w:val="en-GB"/>
                </w:rPr>
                <w:t>“</w:t>
              </w:r>
            </w:ins>
            <w:ins w:id="82" w:author="Hooijmans, Peter (RWS CIV)" w:date="2024-08-21T09:00:00Z" w16du:dateUtc="2024-08-21T07:00:00Z">
              <w:r>
                <w:rPr>
                  <w:i/>
                  <w:sz w:val="16"/>
                  <w:szCs w:val="16"/>
                  <w:lang w:val="en-GB"/>
                </w:rPr>
                <w:t>stre</w:t>
              </w:r>
            </w:ins>
            <w:ins w:id="83" w:author="Hooijmans, Peter (RWS CIV)" w:date="2024-08-21T09:01:00Z" w16du:dateUtc="2024-08-21T07:01:00Z">
              <w:r>
                <w:rPr>
                  <w:i/>
                  <w:sz w:val="16"/>
                  <w:szCs w:val="16"/>
                  <w:lang w:val="en-GB"/>
                </w:rPr>
                <w:t xml:space="preserve">aming </w:t>
              </w:r>
            </w:ins>
            <w:ins w:id="84" w:author="Hooijmans, Peter (RWS CIV)" w:date="2024-08-21T09:00:00Z" w16du:dateUtc="2024-08-21T07:00:00Z">
              <w:r>
                <w:rPr>
                  <w:i/>
                  <w:sz w:val="16"/>
                  <w:szCs w:val="16"/>
                  <w:lang w:val="en-GB"/>
                </w:rPr>
                <w:t>data</w:t>
              </w:r>
            </w:ins>
            <w:ins w:id="85" w:author="Hooijmans, Peter (RWS CIV)" w:date="2024-08-21T09:01:00Z" w16du:dateUtc="2024-08-21T07:01:00Z">
              <w:r>
                <w:rPr>
                  <w:i/>
                  <w:sz w:val="16"/>
                  <w:szCs w:val="16"/>
                  <w:lang w:val="en-GB"/>
                </w:rPr>
                <w:t>” which is different from the data set exchange</w:t>
              </w:r>
            </w:ins>
            <w:ins w:id="86" w:author="Hooijmans, Peter (RWS CIV)" w:date="2024-08-21T09:02:00Z" w16du:dateUtc="2024-08-21T07:02:00Z">
              <w:r>
                <w:rPr>
                  <w:i/>
                  <w:sz w:val="16"/>
                  <w:szCs w:val="16"/>
                  <w:lang w:val="en-GB"/>
                </w:rPr>
                <w:t xml:space="preserve"> which was initially supported by S-100</w:t>
              </w:r>
            </w:ins>
            <w:ins w:id="87" w:author="Hooijmans, Peter (RWS CIV)" w:date="2024-08-21T09:00:00Z" w16du:dateUtc="2024-08-21T07:00:00Z">
              <w:r>
                <w:rPr>
                  <w:i/>
                  <w:sz w:val="16"/>
                  <w:szCs w:val="16"/>
                  <w:lang w:val="en-GB"/>
                </w:rPr>
                <w:t xml:space="preserve"> </w:t>
              </w:r>
            </w:ins>
          </w:p>
        </w:tc>
      </w:tr>
      <w:tr w:rsidR="00533CA5" w:rsidRPr="008D2AE6" w14:paraId="21121CB8" w14:textId="77777777" w:rsidTr="00836CC0">
        <w:trPr>
          <w:cantSplit/>
          <w:trHeight w:val="596"/>
          <w:ins w:id="88" w:author="Hooijmans, Peter (RWS CIV)" w:date="2024-08-21T08:34:00Z"/>
        </w:trPr>
        <w:tc>
          <w:tcPr>
            <w:tcW w:w="3649" w:type="dxa"/>
            <w:tcBorders>
              <w:top w:val="single" w:sz="8" w:space="0" w:color="000000"/>
              <w:left w:val="single" w:sz="8" w:space="0" w:color="000000"/>
              <w:bottom w:val="single" w:sz="8" w:space="0" w:color="000000"/>
            </w:tcBorders>
          </w:tcPr>
          <w:p w14:paraId="0B3F406B" w14:textId="10D96F66" w:rsidR="00533CA5" w:rsidRPr="00533CA5" w:rsidRDefault="00533CA5" w:rsidP="00533CA5">
            <w:pPr>
              <w:pStyle w:val="WW-Default"/>
              <w:tabs>
                <w:tab w:val="left" w:pos="810"/>
              </w:tabs>
              <w:snapToGrid w:val="0"/>
              <w:spacing w:before="120" w:after="120"/>
              <w:rPr>
                <w:ins w:id="89" w:author="Hooijmans, Peter (RWS CIV)" w:date="2024-08-21T08:34:00Z" w16du:dateUtc="2024-08-21T06:34:00Z"/>
                <w:sz w:val="16"/>
                <w:szCs w:val="16"/>
                <w:lang w:val="en-GB"/>
              </w:rPr>
            </w:pPr>
            <w:ins w:id="90" w:author="Hooijmans, Peter (RWS CIV)" w:date="2024-08-21T08:35:00Z">
              <w:r w:rsidRPr="00533CA5">
                <w:rPr>
                  <w:sz w:val="16"/>
                  <w:szCs w:val="16"/>
                  <w:lang w:val="en-GB"/>
                </w:rPr>
                <w:t>Encryption and Data Protection</w:t>
              </w:r>
            </w:ins>
          </w:p>
        </w:tc>
        <w:tc>
          <w:tcPr>
            <w:tcW w:w="2021" w:type="dxa"/>
            <w:tcBorders>
              <w:top w:val="single" w:sz="8" w:space="0" w:color="000000"/>
              <w:left w:val="single" w:sz="8" w:space="0" w:color="000000"/>
              <w:bottom w:val="single" w:sz="8" w:space="0" w:color="000000"/>
            </w:tcBorders>
          </w:tcPr>
          <w:p w14:paraId="14970D82" w14:textId="020E7884" w:rsidR="00533CA5" w:rsidRPr="00533CA5" w:rsidRDefault="00533CA5" w:rsidP="00533CA5">
            <w:pPr>
              <w:pStyle w:val="WW-Default"/>
              <w:tabs>
                <w:tab w:val="left" w:pos="810"/>
              </w:tabs>
              <w:snapToGrid w:val="0"/>
              <w:spacing w:before="120" w:after="120"/>
              <w:rPr>
                <w:ins w:id="91" w:author="Hooijmans, Peter (RWS CIV)" w:date="2024-08-21T08:34:00Z" w16du:dateUtc="2024-08-21T06:34:00Z"/>
                <w:sz w:val="16"/>
                <w:szCs w:val="16"/>
                <w:lang w:val="en-GB"/>
              </w:rPr>
            </w:pPr>
            <w:ins w:id="92" w:author="Hooijmans, Peter (RWS CIV)" w:date="2024-08-21T08:35:00Z" w16du:dateUtc="2024-08-21T06:35:00Z">
              <w:r w:rsidRPr="00533CA5">
                <w:rPr>
                  <w:sz w:val="16"/>
                  <w:szCs w:val="16"/>
                  <w:lang w:val="en-GB"/>
                </w:rPr>
                <w:t>S-100 Part 1</w:t>
              </w:r>
              <w:r>
                <w:rPr>
                  <w:sz w:val="16"/>
                  <w:szCs w:val="16"/>
                  <w:lang w:val="en-GB"/>
                </w:rPr>
                <w:t>5</w:t>
              </w:r>
            </w:ins>
          </w:p>
        </w:tc>
        <w:tc>
          <w:tcPr>
            <w:tcW w:w="3800" w:type="dxa"/>
            <w:tcBorders>
              <w:top w:val="single" w:sz="8" w:space="0" w:color="000000"/>
              <w:left w:val="single" w:sz="8" w:space="0" w:color="000000"/>
              <w:bottom w:val="single" w:sz="8" w:space="0" w:color="000000"/>
              <w:right w:val="single" w:sz="8" w:space="0" w:color="000000"/>
            </w:tcBorders>
            <w:vAlign w:val="center"/>
          </w:tcPr>
          <w:p w14:paraId="01EDF664" w14:textId="3161B6D6" w:rsidR="00533CA5" w:rsidRPr="008D2AE6" w:rsidRDefault="00533CA5" w:rsidP="00533CA5">
            <w:pPr>
              <w:pStyle w:val="WW-Default"/>
              <w:tabs>
                <w:tab w:val="left" w:pos="810"/>
              </w:tabs>
              <w:snapToGrid w:val="0"/>
              <w:spacing w:before="120" w:after="120"/>
              <w:jc w:val="both"/>
              <w:rPr>
                <w:ins w:id="93" w:author="Hooijmans, Peter (RWS CIV)" w:date="2024-08-21T08:34:00Z" w16du:dateUtc="2024-08-21T06:34:00Z"/>
                <w:i/>
                <w:sz w:val="16"/>
                <w:szCs w:val="16"/>
                <w:lang w:val="en-GB"/>
              </w:rPr>
            </w:pPr>
            <w:ins w:id="94" w:author="Hooijmans, Peter (RWS CIV)" w:date="2024-08-21T09:02:00Z" w16du:dateUtc="2024-08-21T07:02:00Z">
              <w:r>
                <w:rPr>
                  <w:i/>
                  <w:sz w:val="16"/>
                  <w:szCs w:val="16"/>
                  <w:lang w:val="en-GB"/>
                </w:rPr>
                <w:t>Enc</w:t>
              </w:r>
            </w:ins>
            <w:ins w:id="95" w:author="Hooijmans, Peter (RWS CIV)" w:date="2024-08-21T09:03:00Z" w16du:dateUtc="2024-08-21T07:03:00Z">
              <w:r>
                <w:rPr>
                  <w:i/>
                  <w:sz w:val="16"/>
                  <w:szCs w:val="16"/>
                  <w:lang w:val="en-GB"/>
                </w:rPr>
                <w:t>ryption and protection of data also applies to S-200 product specifications</w:t>
              </w:r>
            </w:ins>
          </w:p>
        </w:tc>
      </w:tr>
      <w:tr w:rsidR="00533CA5" w:rsidRPr="008D2AE6" w14:paraId="41865E59" w14:textId="77777777" w:rsidTr="00836CC0">
        <w:trPr>
          <w:cantSplit/>
          <w:trHeight w:val="596"/>
          <w:ins w:id="96" w:author="Hooijmans, Peter (RWS CIV)" w:date="2024-08-21T08:35:00Z"/>
        </w:trPr>
        <w:tc>
          <w:tcPr>
            <w:tcW w:w="3649" w:type="dxa"/>
            <w:tcBorders>
              <w:top w:val="single" w:sz="8" w:space="0" w:color="000000"/>
              <w:left w:val="single" w:sz="8" w:space="0" w:color="000000"/>
              <w:bottom w:val="single" w:sz="8" w:space="0" w:color="000000"/>
            </w:tcBorders>
          </w:tcPr>
          <w:p w14:paraId="7BF8AB64" w14:textId="0B2DA6E9" w:rsidR="00533CA5" w:rsidRPr="00533CA5" w:rsidRDefault="00533CA5" w:rsidP="00533CA5">
            <w:pPr>
              <w:pStyle w:val="WW-Default"/>
              <w:tabs>
                <w:tab w:val="left" w:pos="810"/>
              </w:tabs>
              <w:snapToGrid w:val="0"/>
              <w:spacing w:before="120" w:after="120"/>
              <w:rPr>
                <w:ins w:id="97" w:author="Hooijmans, Peter (RWS CIV)" w:date="2024-08-21T08:35:00Z" w16du:dateUtc="2024-08-21T06:35:00Z"/>
                <w:sz w:val="16"/>
                <w:szCs w:val="16"/>
                <w:lang w:val="en-GB"/>
              </w:rPr>
            </w:pPr>
            <w:ins w:id="98" w:author="Hooijmans, Peter (RWS CIV)" w:date="2024-08-21T08:35:00Z">
              <w:r w:rsidRPr="00533CA5">
                <w:rPr>
                  <w:sz w:val="16"/>
                  <w:szCs w:val="16"/>
                  <w:lang w:val="en-GB"/>
                </w:rPr>
                <w:t>Interoperability Catalogue Model</w:t>
              </w:r>
            </w:ins>
          </w:p>
        </w:tc>
        <w:tc>
          <w:tcPr>
            <w:tcW w:w="2021" w:type="dxa"/>
            <w:tcBorders>
              <w:top w:val="single" w:sz="8" w:space="0" w:color="000000"/>
              <w:left w:val="single" w:sz="8" w:space="0" w:color="000000"/>
              <w:bottom w:val="single" w:sz="8" w:space="0" w:color="000000"/>
            </w:tcBorders>
          </w:tcPr>
          <w:p w14:paraId="0DD409ED" w14:textId="5FB2D06B" w:rsidR="00533CA5" w:rsidRPr="00533CA5" w:rsidRDefault="00533CA5" w:rsidP="00533CA5">
            <w:pPr>
              <w:pStyle w:val="WW-Default"/>
              <w:tabs>
                <w:tab w:val="left" w:pos="810"/>
              </w:tabs>
              <w:snapToGrid w:val="0"/>
              <w:spacing w:before="120" w:after="120"/>
              <w:rPr>
                <w:ins w:id="99" w:author="Hooijmans, Peter (RWS CIV)" w:date="2024-08-21T08:35:00Z" w16du:dateUtc="2024-08-21T06:35:00Z"/>
                <w:sz w:val="16"/>
                <w:szCs w:val="16"/>
                <w:lang w:val="en-GB"/>
              </w:rPr>
            </w:pPr>
            <w:ins w:id="100" w:author="Hooijmans, Peter (RWS CIV)" w:date="2024-08-21T08:35:00Z" w16du:dateUtc="2024-08-21T06:35:00Z">
              <w:r>
                <w:rPr>
                  <w:sz w:val="16"/>
                  <w:szCs w:val="16"/>
                  <w:lang w:val="en-GB"/>
                </w:rPr>
                <w:t>S-100 P</w:t>
              </w:r>
            </w:ins>
            <w:ins w:id="101" w:author="Hooijmans, Peter (RWS CIV)" w:date="2024-08-21T08:36:00Z" w16du:dateUtc="2024-08-21T06:36:00Z">
              <w:r>
                <w:rPr>
                  <w:sz w:val="16"/>
                  <w:szCs w:val="16"/>
                  <w:lang w:val="en-GB"/>
                </w:rPr>
                <w:t>art 16</w:t>
              </w:r>
            </w:ins>
          </w:p>
        </w:tc>
        <w:tc>
          <w:tcPr>
            <w:tcW w:w="3800" w:type="dxa"/>
            <w:tcBorders>
              <w:top w:val="single" w:sz="8" w:space="0" w:color="000000"/>
              <w:left w:val="single" w:sz="8" w:space="0" w:color="000000"/>
              <w:bottom w:val="single" w:sz="8" w:space="0" w:color="000000"/>
              <w:right w:val="single" w:sz="8" w:space="0" w:color="000000"/>
            </w:tcBorders>
            <w:vAlign w:val="center"/>
          </w:tcPr>
          <w:p w14:paraId="1A8D8079" w14:textId="075417D1" w:rsidR="00533CA5" w:rsidRPr="008D2AE6" w:rsidRDefault="00533CA5" w:rsidP="00533CA5">
            <w:pPr>
              <w:pStyle w:val="WW-Default"/>
              <w:tabs>
                <w:tab w:val="left" w:pos="810"/>
              </w:tabs>
              <w:snapToGrid w:val="0"/>
              <w:spacing w:before="120" w:after="120"/>
              <w:jc w:val="both"/>
              <w:rPr>
                <w:ins w:id="102" w:author="Hooijmans, Peter (RWS CIV)" w:date="2024-08-21T08:35:00Z" w16du:dateUtc="2024-08-21T06:35:00Z"/>
                <w:i/>
                <w:sz w:val="16"/>
                <w:szCs w:val="16"/>
                <w:lang w:val="en-GB"/>
              </w:rPr>
            </w:pPr>
            <w:ins w:id="103" w:author="Hooijmans, Peter (RWS CIV)" w:date="2024-08-21T09:04:00Z" w16du:dateUtc="2024-08-21T07:04:00Z">
              <w:r>
                <w:rPr>
                  <w:i/>
                  <w:sz w:val="16"/>
                  <w:szCs w:val="16"/>
                  <w:lang w:val="en-GB"/>
                </w:rPr>
                <w:t>Rules for interoperation between S</w:t>
              </w:r>
            </w:ins>
            <w:ins w:id="104" w:author="Hooijmans, Peter (RWS CIV)" w:date="2024-08-21T09:05:00Z" w16du:dateUtc="2024-08-21T07:05:00Z">
              <w:r>
                <w:rPr>
                  <w:i/>
                  <w:sz w:val="16"/>
                  <w:szCs w:val="16"/>
                  <w:lang w:val="en-GB"/>
                </w:rPr>
                <w:t>-100, S-200 data products could be applicable for IALA domain</w:t>
              </w:r>
            </w:ins>
          </w:p>
        </w:tc>
      </w:tr>
      <w:tr w:rsidR="00533CA5" w:rsidRPr="008D2AE6" w14:paraId="337D3CEC" w14:textId="77777777" w:rsidTr="00836CC0">
        <w:trPr>
          <w:cantSplit/>
          <w:trHeight w:val="596"/>
          <w:ins w:id="105" w:author="Hooijmans, Peter (RWS CIV)" w:date="2024-08-21T08:36:00Z"/>
        </w:trPr>
        <w:tc>
          <w:tcPr>
            <w:tcW w:w="3649" w:type="dxa"/>
            <w:tcBorders>
              <w:top w:val="single" w:sz="8" w:space="0" w:color="000000"/>
              <w:left w:val="single" w:sz="8" w:space="0" w:color="000000"/>
              <w:bottom w:val="single" w:sz="8" w:space="0" w:color="000000"/>
            </w:tcBorders>
          </w:tcPr>
          <w:p w14:paraId="25EFDEB8" w14:textId="64B0ADDA" w:rsidR="00533CA5" w:rsidRPr="00533CA5" w:rsidRDefault="00533CA5" w:rsidP="00533CA5">
            <w:pPr>
              <w:pStyle w:val="WW-Default"/>
              <w:tabs>
                <w:tab w:val="left" w:pos="810"/>
              </w:tabs>
              <w:snapToGrid w:val="0"/>
              <w:spacing w:before="120" w:after="120"/>
              <w:rPr>
                <w:ins w:id="106" w:author="Hooijmans, Peter (RWS CIV)" w:date="2024-08-21T08:36:00Z" w16du:dateUtc="2024-08-21T06:36:00Z"/>
                <w:sz w:val="16"/>
                <w:szCs w:val="16"/>
                <w:lang w:val="en-GB"/>
              </w:rPr>
            </w:pPr>
            <w:ins w:id="107" w:author="Hooijmans, Peter (RWS CIV)" w:date="2024-08-21T08:36:00Z">
              <w:r w:rsidRPr="00533CA5">
                <w:rPr>
                  <w:sz w:val="16"/>
                  <w:szCs w:val="16"/>
                  <w:lang w:val="en-GB"/>
                </w:rPr>
                <w:t>Harmonised Portrayal of S-100 Products</w:t>
              </w:r>
            </w:ins>
          </w:p>
        </w:tc>
        <w:tc>
          <w:tcPr>
            <w:tcW w:w="2021" w:type="dxa"/>
            <w:tcBorders>
              <w:top w:val="single" w:sz="8" w:space="0" w:color="000000"/>
              <w:left w:val="single" w:sz="8" w:space="0" w:color="000000"/>
              <w:bottom w:val="single" w:sz="8" w:space="0" w:color="000000"/>
            </w:tcBorders>
          </w:tcPr>
          <w:p w14:paraId="7E4006B1" w14:textId="38C2FA28" w:rsidR="00533CA5" w:rsidRDefault="00533CA5" w:rsidP="00533CA5">
            <w:pPr>
              <w:pStyle w:val="WW-Default"/>
              <w:tabs>
                <w:tab w:val="left" w:pos="810"/>
              </w:tabs>
              <w:snapToGrid w:val="0"/>
              <w:spacing w:before="120" w:after="120"/>
              <w:rPr>
                <w:ins w:id="108" w:author="Hooijmans, Peter (RWS CIV)" w:date="2024-08-21T08:36:00Z" w16du:dateUtc="2024-08-21T06:36:00Z"/>
                <w:sz w:val="16"/>
                <w:szCs w:val="16"/>
                <w:lang w:val="en-GB"/>
              </w:rPr>
            </w:pPr>
            <w:ins w:id="109" w:author="Hooijmans, Peter (RWS CIV)" w:date="2024-08-21T08:37:00Z">
              <w:r w:rsidRPr="00533CA5">
                <w:rPr>
                  <w:sz w:val="16"/>
                  <w:szCs w:val="16"/>
                  <w:lang w:val="en-GB"/>
                </w:rPr>
                <w:t>S-100 Part 16a</w:t>
              </w:r>
            </w:ins>
            <w:ins w:id="110" w:author="Hooijmans, Peter (RWS CIV)" w:date="2024-08-21T08:37:00Z" w16du:dateUtc="2024-08-21T06:37:00Z">
              <w:r w:rsidRPr="00533CA5">
                <w:rPr>
                  <w:rFonts w:asciiTheme="minorHAnsi" w:eastAsiaTheme="minorHAnsi" w:hAnsiTheme="minorHAnsi" w:cstheme="minorBidi"/>
                  <w:color w:val="auto"/>
                  <w:sz w:val="18"/>
                  <w:szCs w:val="22"/>
                  <w:lang w:val="en-GB" w:eastAsia="en-US"/>
                </w:rPr>
                <w:t xml:space="preserve"> </w:t>
              </w:r>
            </w:ins>
          </w:p>
        </w:tc>
        <w:tc>
          <w:tcPr>
            <w:tcW w:w="3800" w:type="dxa"/>
            <w:tcBorders>
              <w:top w:val="single" w:sz="8" w:space="0" w:color="000000"/>
              <w:left w:val="single" w:sz="8" w:space="0" w:color="000000"/>
              <w:bottom w:val="single" w:sz="8" w:space="0" w:color="000000"/>
              <w:right w:val="single" w:sz="8" w:space="0" w:color="000000"/>
            </w:tcBorders>
            <w:vAlign w:val="center"/>
          </w:tcPr>
          <w:p w14:paraId="794DA9EF" w14:textId="6B651943" w:rsidR="00533CA5" w:rsidRPr="008D2AE6" w:rsidRDefault="00533CA5" w:rsidP="00533CA5">
            <w:pPr>
              <w:pStyle w:val="WW-Default"/>
              <w:tabs>
                <w:tab w:val="left" w:pos="810"/>
              </w:tabs>
              <w:snapToGrid w:val="0"/>
              <w:spacing w:before="120" w:after="120"/>
              <w:jc w:val="both"/>
              <w:rPr>
                <w:ins w:id="111" w:author="Hooijmans, Peter (RWS CIV)" w:date="2024-08-21T08:36:00Z" w16du:dateUtc="2024-08-21T06:36:00Z"/>
                <w:i/>
                <w:sz w:val="16"/>
                <w:szCs w:val="16"/>
                <w:lang w:val="en-GB"/>
              </w:rPr>
            </w:pPr>
            <w:ins w:id="112" w:author="Hooijmans, Peter (RWS CIV)" w:date="2024-08-21T09:06:00Z" w16du:dateUtc="2024-08-21T07:06:00Z">
              <w:r>
                <w:rPr>
                  <w:i/>
                  <w:sz w:val="16"/>
                  <w:szCs w:val="16"/>
                  <w:lang w:val="en-GB"/>
                </w:rPr>
                <w:t>Applicable if the S-200 product specification is intended for inter</w:t>
              </w:r>
            </w:ins>
            <w:ins w:id="113" w:author="Hooijmans, Peter (RWS CIV)" w:date="2024-08-21T09:07:00Z" w16du:dateUtc="2024-08-21T07:07:00Z">
              <w:r>
                <w:rPr>
                  <w:i/>
                  <w:sz w:val="16"/>
                  <w:szCs w:val="16"/>
                  <w:lang w:val="en-GB"/>
                </w:rPr>
                <w:t>action with S-100 product specifications</w:t>
              </w:r>
            </w:ins>
          </w:p>
        </w:tc>
      </w:tr>
      <w:tr w:rsidR="00533CA5" w:rsidRPr="008D2AE6" w14:paraId="7248B276" w14:textId="77777777" w:rsidTr="00836CC0">
        <w:trPr>
          <w:cantSplit/>
          <w:trHeight w:val="596"/>
          <w:ins w:id="114" w:author="Hooijmans, Peter (RWS CIV)" w:date="2024-08-21T08:36:00Z"/>
        </w:trPr>
        <w:tc>
          <w:tcPr>
            <w:tcW w:w="3649" w:type="dxa"/>
            <w:tcBorders>
              <w:top w:val="single" w:sz="8" w:space="0" w:color="000000"/>
              <w:left w:val="single" w:sz="8" w:space="0" w:color="000000"/>
              <w:bottom w:val="single" w:sz="8" w:space="0" w:color="000000"/>
            </w:tcBorders>
          </w:tcPr>
          <w:p w14:paraId="58ED0BFA" w14:textId="539819DC" w:rsidR="00533CA5" w:rsidRPr="00533CA5" w:rsidRDefault="00533CA5" w:rsidP="00533CA5">
            <w:pPr>
              <w:pStyle w:val="WW-Default"/>
              <w:tabs>
                <w:tab w:val="left" w:pos="810"/>
              </w:tabs>
              <w:snapToGrid w:val="0"/>
              <w:spacing w:before="120" w:after="120"/>
              <w:rPr>
                <w:ins w:id="115" w:author="Hooijmans, Peter (RWS CIV)" w:date="2024-08-21T08:36:00Z" w16du:dateUtc="2024-08-21T06:36:00Z"/>
                <w:sz w:val="16"/>
                <w:szCs w:val="16"/>
                <w:lang w:val="en-GB"/>
              </w:rPr>
            </w:pPr>
            <w:ins w:id="116" w:author="Hooijmans, Peter (RWS CIV)" w:date="2024-08-21T08:36:00Z">
              <w:r w:rsidRPr="00533CA5">
                <w:rPr>
                  <w:sz w:val="16"/>
                  <w:szCs w:val="16"/>
                  <w:lang w:val="en-GB"/>
                </w:rPr>
                <w:t>Discovery Metadata for Information Exchange Catalogues</w:t>
              </w:r>
            </w:ins>
          </w:p>
        </w:tc>
        <w:tc>
          <w:tcPr>
            <w:tcW w:w="2021" w:type="dxa"/>
            <w:tcBorders>
              <w:top w:val="single" w:sz="8" w:space="0" w:color="000000"/>
              <w:left w:val="single" w:sz="8" w:space="0" w:color="000000"/>
              <w:bottom w:val="single" w:sz="8" w:space="0" w:color="000000"/>
            </w:tcBorders>
          </w:tcPr>
          <w:p w14:paraId="18F15E20" w14:textId="5AB57634" w:rsidR="00533CA5" w:rsidRDefault="00533CA5" w:rsidP="00533CA5">
            <w:pPr>
              <w:pStyle w:val="WW-Default"/>
              <w:tabs>
                <w:tab w:val="left" w:pos="810"/>
              </w:tabs>
              <w:snapToGrid w:val="0"/>
              <w:spacing w:before="120" w:after="120"/>
              <w:rPr>
                <w:ins w:id="117" w:author="Hooijmans, Peter (RWS CIV)" w:date="2024-08-21T08:36:00Z" w16du:dateUtc="2024-08-21T06:36:00Z"/>
                <w:sz w:val="16"/>
                <w:szCs w:val="16"/>
                <w:lang w:val="en-GB"/>
              </w:rPr>
            </w:pPr>
            <w:ins w:id="118" w:author="Hooijmans, Peter (RWS CIV)" w:date="2024-08-21T08:37:00Z" w16du:dateUtc="2024-08-21T06:37:00Z">
              <w:r w:rsidRPr="00533CA5">
                <w:rPr>
                  <w:sz w:val="16"/>
                  <w:szCs w:val="16"/>
                  <w:lang w:val="en-GB"/>
                </w:rPr>
                <w:t>S-100 Part 17</w:t>
              </w:r>
            </w:ins>
          </w:p>
        </w:tc>
        <w:tc>
          <w:tcPr>
            <w:tcW w:w="3800" w:type="dxa"/>
            <w:tcBorders>
              <w:top w:val="single" w:sz="8" w:space="0" w:color="000000"/>
              <w:left w:val="single" w:sz="8" w:space="0" w:color="000000"/>
              <w:bottom w:val="single" w:sz="8" w:space="0" w:color="000000"/>
              <w:right w:val="single" w:sz="8" w:space="0" w:color="000000"/>
            </w:tcBorders>
            <w:vAlign w:val="center"/>
          </w:tcPr>
          <w:p w14:paraId="7EB49F1A" w14:textId="5DE49728" w:rsidR="00533CA5" w:rsidRPr="008D2AE6" w:rsidRDefault="00533CA5" w:rsidP="00533CA5">
            <w:pPr>
              <w:pStyle w:val="WW-Default"/>
              <w:tabs>
                <w:tab w:val="left" w:pos="810"/>
              </w:tabs>
              <w:snapToGrid w:val="0"/>
              <w:spacing w:before="120" w:after="120"/>
              <w:jc w:val="both"/>
              <w:rPr>
                <w:ins w:id="119" w:author="Hooijmans, Peter (RWS CIV)" w:date="2024-08-21T08:36:00Z" w16du:dateUtc="2024-08-21T06:36:00Z"/>
                <w:i/>
                <w:sz w:val="16"/>
                <w:szCs w:val="16"/>
                <w:lang w:val="en-GB"/>
              </w:rPr>
            </w:pPr>
            <w:ins w:id="120" w:author="Hooijmans, Peter (RWS CIV)" w:date="2024-08-21T09:08:00Z" w16du:dateUtc="2024-08-21T07:08:00Z">
              <w:r>
                <w:rPr>
                  <w:i/>
                  <w:sz w:val="16"/>
                  <w:szCs w:val="16"/>
                  <w:lang w:val="en-GB"/>
                </w:rPr>
                <w:t>To support machine discovery of geograp</w:t>
              </w:r>
            </w:ins>
            <w:ins w:id="121" w:author="Hooijmans, Peter (RWS CIV)" w:date="2024-08-21T09:09:00Z" w16du:dateUtc="2024-08-21T07:09:00Z">
              <w:r>
                <w:rPr>
                  <w:i/>
                  <w:sz w:val="16"/>
                  <w:szCs w:val="16"/>
                  <w:lang w:val="en-GB"/>
                </w:rPr>
                <w:t>hic data sets. Could apply to IALA product specifications.</w:t>
              </w:r>
            </w:ins>
          </w:p>
        </w:tc>
      </w:tr>
      <w:tr w:rsidR="00533CA5" w:rsidRPr="008D2AE6" w14:paraId="3E3B54A2" w14:textId="77777777" w:rsidTr="00836CC0">
        <w:trPr>
          <w:cantSplit/>
          <w:trHeight w:val="596"/>
          <w:ins w:id="122" w:author="Hooijmans, Peter (RWS CIV)" w:date="2024-08-21T08:36:00Z"/>
        </w:trPr>
        <w:tc>
          <w:tcPr>
            <w:tcW w:w="3649" w:type="dxa"/>
            <w:tcBorders>
              <w:top w:val="single" w:sz="8" w:space="0" w:color="000000"/>
              <w:left w:val="single" w:sz="8" w:space="0" w:color="000000"/>
              <w:bottom w:val="single" w:sz="8" w:space="0" w:color="000000"/>
            </w:tcBorders>
          </w:tcPr>
          <w:p w14:paraId="4A56FF42" w14:textId="5DA778F4" w:rsidR="00533CA5" w:rsidRPr="00533CA5" w:rsidRDefault="00533CA5" w:rsidP="00533CA5">
            <w:pPr>
              <w:pStyle w:val="WW-Default"/>
              <w:tabs>
                <w:tab w:val="left" w:pos="810"/>
              </w:tabs>
              <w:snapToGrid w:val="0"/>
              <w:spacing w:before="120" w:after="120"/>
              <w:rPr>
                <w:ins w:id="123" w:author="Hooijmans, Peter (RWS CIV)" w:date="2024-08-21T08:36:00Z" w16du:dateUtc="2024-08-21T06:36:00Z"/>
                <w:sz w:val="16"/>
                <w:szCs w:val="16"/>
                <w:lang w:val="en-GB"/>
              </w:rPr>
            </w:pPr>
            <w:ins w:id="124" w:author="Hooijmans, Peter (RWS CIV)" w:date="2024-08-21T08:37:00Z">
              <w:r w:rsidRPr="00533CA5">
                <w:rPr>
                  <w:sz w:val="16"/>
                  <w:szCs w:val="16"/>
                  <w:lang w:val="en-GB"/>
                </w:rPr>
                <w:t>Language Packs</w:t>
              </w:r>
            </w:ins>
          </w:p>
        </w:tc>
        <w:tc>
          <w:tcPr>
            <w:tcW w:w="2021" w:type="dxa"/>
            <w:tcBorders>
              <w:top w:val="single" w:sz="8" w:space="0" w:color="000000"/>
              <w:left w:val="single" w:sz="8" w:space="0" w:color="000000"/>
              <w:bottom w:val="single" w:sz="8" w:space="0" w:color="000000"/>
            </w:tcBorders>
          </w:tcPr>
          <w:p w14:paraId="068B69F6" w14:textId="24FD8A16" w:rsidR="00533CA5" w:rsidRDefault="00533CA5" w:rsidP="00533CA5">
            <w:pPr>
              <w:pStyle w:val="WW-Default"/>
              <w:tabs>
                <w:tab w:val="left" w:pos="810"/>
              </w:tabs>
              <w:snapToGrid w:val="0"/>
              <w:spacing w:before="120" w:after="120"/>
              <w:rPr>
                <w:ins w:id="125" w:author="Hooijmans, Peter (RWS CIV)" w:date="2024-08-21T08:36:00Z" w16du:dateUtc="2024-08-21T06:36:00Z"/>
                <w:sz w:val="16"/>
                <w:szCs w:val="16"/>
                <w:lang w:val="en-GB"/>
              </w:rPr>
            </w:pPr>
            <w:ins w:id="126" w:author="Hooijmans, Peter (RWS CIV)" w:date="2024-08-21T08:37:00Z">
              <w:r w:rsidRPr="00533CA5">
                <w:rPr>
                  <w:sz w:val="16"/>
                  <w:szCs w:val="16"/>
                  <w:lang w:val="en-GB"/>
                </w:rPr>
                <w:t>S-100 Part 18</w:t>
              </w:r>
            </w:ins>
          </w:p>
        </w:tc>
        <w:tc>
          <w:tcPr>
            <w:tcW w:w="3800" w:type="dxa"/>
            <w:tcBorders>
              <w:top w:val="single" w:sz="8" w:space="0" w:color="000000"/>
              <w:left w:val="single" w:sz="8" w:space="0" w:color="000000"/>
              <w:bottom w:val="single" w:sz="8" w:space="0" w:color="000000"/>
              <w:right w:val="single" w:sz="8" w:space="0" w:color="000000"/>
            </w:tcBorders>
            <w:vAlign w:val="center"/>
          </w:tcPr>
          <w:p w14:paraId="2D6CB3D2" w14:textId="6A2A8BCC" w:rsidR="00533CA5" w:rsidRPr="008D2AE6" w:rsidRDefault="00533CA5" w:rsidP="00533CA5">
            <w:pPr>
              <w:pStyle w:val="WW-Default"/>
              <w:tabs>
                <w:tab w:val="left" w:pos="810"/>
              </w:tabs>
              <w:snapToGrid w:val="0"/>
              <w:spacing w:before="120" w:after="120"/>
              <w:jc w:val="both"/>
              <w:rPr>
                <w:ins w:id="127" w:author="Hooijmans, Peter (RWS CIV)" w:date="2024-08-21T08:36:00Z" w16du:dateUtc="2024-08-21T06:36:00Z"/>
                <w:i/>
                <w:sz w:val="16"/>
                <w:szCs w:val="16"/>
                <w:lang w:val="en-GB"/>
              </w:rPr>
            </w:pPr>
            <w:ins w:id="128" w:author="Hooijmans, Peter (RWS CIV)" w:date="2024-08-21T09:09:00Z" w16du:dateUtc="2024-08-21T07:09:00Z">
              <w:r>
                <w:rPr>
                  <w:i/>
                  <w:sz w:val="16"/>
                  <w:szCs w:val="16"/>
                  <w:lang w:val="en-GB"/>
                </w:rPr>
                <w:t>Methodolo</w:t>
              </w:r>
            </w:ins>
            <w:ins w:id="129" w:author="Hooijmans, Peter (RWS CIV)" w:date="2024-08-21T09:10:00Z" w16du:dateUtc="2024-08-21T07:10:00Z">
              <w:r>
                <w:rPr>
                  <w:i/>
                  <w:sz w:val="16"/>
                  <w:szCs w:val="16"/>
                  <w:lang w:val="en-GB"/>
                </w:rPr>
                <w:t>gy to provide multi lingual support. Could apply to IALA product specifications.</w:t>
              </w:r>
            </w:ins>
          </w:p>
        </w:tc>
      </w:tr>
    </w:tbl>
    <w:p w14:paraId="6F04D35A" w14:textId="77777777" w:rsidR="00AC3C16" w:rsidRPr="008D2AE6" w:rsidRDefault="00AC3C16" w:rsidP="00AC3C16">
      <w:pPr>
        <w:pStyle w:val="Plattetekst"/>
        <w:rPr>
          <w:lang w:eastAsia="de-DE"/>
        </w:rPr>
      </w:pPr>
      <w:bookmarkStart w:id="130" w:name="_toc564"/>
      <w:bookmarkEnd w:id="130"/>
    </w:p>
    <w:p w14:paraId="3D472DCE" w14:textId="77777777" w:rsidR="00533CA5" w:rsidRDefault="00533CA5" w:rsidP="00533CA5">
      <w:pPr>
        <w:pStyle w:val="Kop2"/>
      </w:pPr>
      <w:bookmarkStart w:id="131" w:name="_Toc445971313"/>
      <w:bookmarkStart w:id="132" w:name="_Toc176790072"/>
      <w:r>
        <w:t>Maritme service</w:t>
      </w:r>
      <w:r w:rsidRPr="00102C0E">
        <w:t xml:space="preserve"> DEVELOPMENT PROCESS</w:t>
      </w:r>
      <w:bookmarkEnd w:id="132"/>
    </w:p>
    <w:p w14:paraId="6EB50CE1" w14:textId="3B23FCD7" w:rsidR="00533CA5" w:rsidRDefault="00533CA5" w:rsidP="00533CA5">
      <w:pPr>
        <w:pStyle w:val="Plattetekst"/>
      </w:pPr>
      <w:r w:rsidRPr="00102C0E">
        <w:t>An agile approach is commonly used for the development of IT based services. In an Agile organization, business and IT work together on the development of the service. They interactively discuss information and user needs etc. and develop the software solution in an iterative way where the usability is frequently demonstrated to the end user. Information exchange between business and IT is conducted in an informal setting where teams work together on a daily basis. This working arrangement is not possible in the case of the development of e-Navigation MS since the information transfer regarding the MS is a pan committee and even a pan organization activity. Therefore, it is necessary to follow a more structured way of working where a defined process is followed and information about an MS is well documented. The relationship between the different required documents is critical for the development process. The relationship between the documents and relation with other aspects in the development process is represented in Figure 1.</w:t>
      </w:r>
      <w:r w:rsidR="00BB70A1">
        <w:t xml:space="preserve"> </w:t>
      </w:r>
    </w:p>
    <w:p w14:paraId="32BBF3CC" w14:textId="77777777" w:rsidR="00533CA5" w:rsidRDefault="00533CA5" w:rsidP="00533CA5">
      <w:pPr>
        <w:pStyle w:val="Plattetekst"/>
      </w:pPr>
      <w:r>
        <w:rPr>
          <w:noProof/>
        </w:rPr>
        <w:lastRenderedPageBreak/>
        <w:drawing>
          <wp:inline distT="0" distB="0" distL="0" distR="0" wp14:anchorId="500E6EBE" wp14:editId="54BB5440">
            <wp:extent cx="5330663" cy="3613150"/>
            <wp:effectExtent l="0" t="0" r="3810" b="6350"/>
            <wp:docPr id="752582721" name="Afbeelding 1" descr="Afbeelding met tekst, schermopname, diagram,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2582721" name="Afbeelding 1" descr="Afbeelding met tekst, schermopname, diagram, Lettertype&#10;&#10;Automatisch gegenereerde beschrijving"/>
                    <pic:cNvPicPr/>
                  </pic:nvPicPr>
                  <pic:blipFill>
                    <a:blip r:embed="rId23"/>
                    <a:stretch>
                      <a:fillRect/>
                    </a:stretch>
                  </pic:blipFill>
                  <pic:spPr>
                    <a:xfrm>
                      <a:off x="0" y="0"/>
                      <a:ext cx="5335618" cy="3616509"/>
                    </a:xfrm>
                    <a:prstGeom prst="rect">
                      <a:avLst/>
                    </a:prstGeom>
                  </pic:spPr>
                </pic:pic>
              </a:graphicData>
            </a:graphic>
          </wp:inline>
        </w:drawing>
      </w:r>
    </w:p>
    <w:p w14:paraId="6F84ADDA" w14:textId="77777777" w:rsidR="00533CA5" w:rsidRDefault="00533CA5" w:rsidP="00533CA5">
      <w:pPr>
        <w:pStyle w:val="Figurecaption"/>
      </w:pPr>
      <w:r>
        <w:t>Relationship between Maritime Services, Maritime Service description, Technical Services and Product Specifications.</w:t>
      </w:r>
      <w:bookmarkStart w:id="133" w:name="_toc359"/>
      <w:bookmarkEnd w:id="133"/>
    </w:p>
    <w:p w14:paraId="08AA6D09" w14:textId="0D6CB01F" w:rsidR="00AC3C16" w:rsidRDefault="00533CA5" w:rsidP="00AC3C16">
      <w:pPr>
        <w:pStyle w:val="Plattetekst"/>
      </w:pPr>
      <w:r>
        <w:t>As depicted in figure 2 product specifications can be used for 1 or more technical services which together provide a maritime service in the context of e-Navigation. The Maritime service description</w:t>
      </w:r>
      <w:r w:rsidR="00F95EE9">
        <w:t xml:space="preserve"> gives information for the development of 1 or more technical services. These technical services use product specifications as building block for the technical services. If the required data product does not exist then it as has to be developed and document in a product specification. </w:t>
      </w:r>
      <w:bookmarkEnd w:id="131"/>
      <w:r w:rsidR="00F95EE9">
        <w:t>T</w:t>
      </w:r>
      <w:r w:rsidR="00AC3C16" w:rsidRPr="008D2AE6">
        <w:t xml:space="preserve">his is the task of the product specification developer. </w:t>
      </w:r>
      <w:r w:rsidR="00F95EE9">
        <w:t>F</w:t>
      </w:r>
      <w:r w:rsidR="00EE6338" w:rsidRPr="008D2AE6">
        <w:t xml:space="preserve">igure </w:t>
      </w:r>
      <w:r w:rsidR="00AC3C16" w:rsidRPr="008D2AE6">
        <w:t xml:space="preserve">3 </w:t>
      </w:r>
      <w:r w:rsidR="00F95EE9">
        <w:t xml:space="preserve">depicts </w:t>
      </w:r>
      <w:r w:rsidR="00AC3C16" w:rsidRPr="008D2AE6">
        <w:t>the global idea of the route from user need</w:t>
      </w:r>
      <w:r w:rsidR="00F95EE9">
        <w:t>s and technical requirements as described in G1128 format</w:t>
      </w:r>
      <w:r w:rsidR="00AC3C16" w:rsidRPr="008D2AE6">
        <w:t xml:space="preserve"> to product specification.</w:t>
      </w:r>
      <w:r w:rsidR="000C0450">
        <w:t xml:space="preserve"> </w:t>
      </w:r>
    </w:p>
    <w:p w14:paraId="28BE757F" w14:textId="3FE8AE4D" w:rsidR="000C0450" w:rsidRDefault="000C0450" w:rsidP="00AC3C16">
      <w:pPr>
        <w:pStyle w:val="Plattetekst"/>
      </w:pPr>
      <w:r>
        <w:t xml:space="preserve">As a part of the development process the developer if the required features already exist in the </w:t>
      </w:r>
      <w:r w:rsidRPr="008D2AE6">
        <w:t>feature concept dictionary (FCD)</w:t>
      </w:r>
      <w:r>
        <w:t xml:space="preserve">. If this is not the case </w:t>
      </w:r>
      <w:r w:rsidRPr="008D2AE6">
        <w:t>a new feature has to be added to the feature concept dictionary (FCD)</w:t>
      </w:r>
      <w:r>
        <w:t xml:space="preserve"> </w:t>
      </w:r>
      <w:r w:rsidRPr="00570A74">
        <w:t>using the template referenced in Annex B to IALA Guideline 1061-</w:t>
      </w:r>
      <w:r>
        <w:t>2</w:t>
      </w:r>
      <w:r w:rsidRPr="00570A74">
        <w:t xml:space="preserve"> Proposal for Additional S-100 Feature Concept Dictionary item and submit this according to the </w:t>
      </w:r>
      <w:r>
        <w:t>P</w:t>
      </w:r>
      <w:r w:rsidRPr="00570A74">
        <w:t>rocedures for the Management of the IALA Domain under the GI Registry.</w:t>
      </w:r>
    </w:p>
    <w:p w14:paraId="1FE08134" w14:textId="75C1A0E5" w:rsidR="000C0450" w:rsidRPr="008D2AE6" w:rsidRDefault="000C0450" w:rsidP="00AC3C16">
      <w:pPr>
        <w:pStyle w:val="Plattetekst"/>
      </w:pPr>
      <w:r w:rsidRPr="008D2AE6">
        <w:t>Next a data-model has to be produced, either by means of a conceptual schema language or by means of an encoding specific language.  Finally, the previous and other information is captured in a document called a product specification.  This document will then be registered, after an approval process, in the product specification register of the GI Registry.</w:t>
      </w:r>
    </w:p>
    <w:p w14:paraId="60DC1C2A" w14:textId="069DECF2" w:rsidR="007B4D09" w:rsidRDefault="00AC3C16" w:rsidP="00AC3C16">
      <w:pPr>
        <w:pStyle w:val="Plattetekst"/>
      </w:pPr>
      <w:r w:rsidRPr="008D2AE6">
        <w:t xml:space="preserve">For the development of a product specification a level of expertise is necessary. </w:t>
      </w:r>
      <w:r w:rsidR="006F793B" w:rsidRPr="008D2AE6">
        <w:t xml:space="preserve"> </w:t>
      </w:r>
      <w:r w:rsidRPr="008D2AE6">
        <w:t xml:space="preserve">This level of expertise is not only necessary on the developer side but also the service provider needs to have some understanding of the process. The right mixture of expertise consists of S-100 experts and understanding of the product requirements and context of the product within </w:t>
      </w:r>
      <w:r w:rsidR="008F39F9">
        <w:t>required Maritime Service.</w:t>
      </w:r>
    </w:p>
    <w:p w14:paraId="685A07B0" w14:textId="77777777" w:rsidR="00944ABB" w:rsidRDefault="00944ABB" w:rsidP="00AC3C16">
      <w:pPr>
        <w:pStyle w:val="Plattetekst"/>
      </w:pPr>
    </w:p>
    <w:p w14:paraId="6125F380" w14:textId="77777777" w:rsidR="008F39F9" w:rsidRDefault="008F39F9" w:rsidP="00AC3C16">
      <w:pPr>
        <w:pStyle w:val="Plattetekst"/>
      </w:pPr>
    </w:p>
    <w:p w14:paraId="7866CA33" w14:textId="77777777" w:rsidR="008F39F9" w:rsidRPr="008D2AE6" w:rsidRDefault="008F39F9" w:rsidP="00AC3C16">
      <w:pPr>
        <w:pStyle w:val="Plattetekst"/>
      </w:pPr>
    </w:p>
    <w:p w14:paraId="14BCAC24" w14:textId="77777777" w:rsidR="00944ABB" w:rsidRPr="00944ABB" w:rsidRDefault="00944ABB" w:rsidP="00944ABB"/>
    <w:p w14:paraId="634F0A69" w14:textId="77777777" w:rsidR="00632A8D" w:rsidRPr="006A6676" w:rsidRDefault="00632A8D" w:rsidP="006A6676">
      <w:pPr>
        <w:pStyle w:val="Kop1"/>
        <w:numPr>
          <w:ilvl w:val="0"/>
          <w:numId w:val="0"/>
        </w:numPr>
        <w:ind w:left="709"/>
      </w:pPr>
      <w:bookmarkStart w:id="134" w:name="_toc573"/>
      <w:bookmarkStart w:id="135" w:name="_Toc445971316"/>
      <w:bookmarkEnd w:id="134"/>
    </w:p>
    <w:p w14:paraId="1B4E9A3D" w14:textId="4854ADFA" w:rsidR="00AC3C16" w:rsidRPr="008D2AE6" w:rsidRDefault="001960FE" w:rsidP="00AC3C16">
      <w:pPr>
        <w:pStyle w:val="Kop1"/>
      </w:pPr>
      <w:bookmarkStart w:id="136" w:name="_Toc176790073"/>
      <w:r w:rsidRPr="008D2AE6">
        <w:rPr>
          <w:caps w:val="0"/>
        </w:rPr>
        <w:t>DEVELOPING A PRODUCT SPECIFICATION</w:t>
      </w:r>
      <w:bookmarkEnd w:id="135"/>
      <w:bookmarkEnd w:id="136"/>
    </w:p>
    <w:p w14:paraId="12A56B80" w14:textId="77777777" w:rsidR="00AC3C16" w:rsidRPr="008D2AE6" w:rsidRDefault="00AC3C16" w:rsidP="00AC3C16">
      <w:pPr>
        <w:pStyle w:val="Heading1separatationline"/>
      </w:pPr>
    </w:p>
    <w:p w14:paraId="317FC97D" w14:textId="77777777" w:rsidR="00AC3C16" w:rsidRPr="008D2AE6" w:rsidRDefault="00AC3C16" w:rsidP="00AC3C16">
      <w:pPr>
        <w:pStyle w:val="Kop2"/>
        <w:tabs>
          <w:tab w:val="num" w:pos="2703"/>
        </w:tabs>
      </w:pPr>
      <w:bookmarkStart w:id="137" w:name="_toc699"/>
      <w:bookmarkStart w:id="138" w:name="_Toc445971317"/>
      <w:bookmarkStart w:id="139" w:name="_Toc176790074"/>
      <w:bookmarkEnd w:id="137"/>
      <w:r w:rsidRPr="008D2AE6">
        <w:t>Introduction</w:t>
      </w:r>
      <w:bookmarkEnd w:id="138"/>
      <w:bookmarkEnd w:id="139"/>
    </w:p>
    <w:p w14:paraId="09B01B56" w14:textId="77777777" w:rsidR="000E434E" w:rsidRPr="008D2AE6" w:rsidRDefault="000E434E" w:rsidP="000E434E">
      <w:pPr>
        <w:pStyle w:val="Heading2separationline"/>
      </w:pPr>
    </w:p>
    <w:p w14:paraId="0E618426" w14:textId="3FD8C5C6" w:rsidR="00AC3C16" w:rsidRPr="008D2AE6" w:rsidRDefault="00AC3C16" w:rsidP="00AC3C16">
      <w:pPr>
        <w:pStyle w:val="Plattetekst"/>
      </w:pPr>
      <w:r w:rsidRPr="008D2AE6">
        <w:t xml:space="preserve">The purpose of this chapter is to describe the process that can be followed to create IALA Domain </w:t>
      </w:r>
      <w:r w:rsidR="00734C13" w:rsidRPr="008D2AE6">
        <w:t xml:space="preserve">S-200 series </w:t>
      </w:r>
      <w:r w:rsidRPr="008D2AE6">
        <w:t>product specifications based on the S100 standard and the implementation of the product specifications in the Ge</w:t>
      </w:r>
      <w:r w:rsidR="000E434E" w:rsidRPr="008D2AE6">
        <w:t>ospatial Information registers.</w:t>
      </w:r>
    </w:p>
    <w:p w14:paraId="3B62E3EF" w14:textId="2085A97D" w:rsidR="000E31DD" w:rsidRPr="008D2AE6" w:rsidRDefault="00AC3C16" w:rsidP="00AC3C16">
      <w:pPr>
        <w:pStyle w:val="Plattetekst"/>
      </w:pPr>
      <w:r w:rsidRPr="008D2AE6">
        <w:t xml:space="preserve">An explanation is provided in more detail regarding the purpose of a product specification, the applied concepts within a product specification, an overview of the Geospatial Information registry and a recommended process that can be followed to create a </w:t>
      </w:r>
      <w:r w:rsidR="00C438FD" w:rsidRPr="008D2AE6">
        <w:t>product specification.</w:t>
      </w:r>
    </w:p>
    <w:p w14:paraId="71F3E360" w14:textId="77777777" w:rsidR="00AC3C16" w:rsidRPr="008D2AE6" w:rsidRDefault="00AC3C16" w:rsidP="00AC3C16">
      <w:pPr>
        <w:pStyle w:val="Kop2"/>
        <w:tabs>
          <w:tab w:val="num" w:pos="2703"/>
        </w:tabs>
      </w:pPr>
      <w:bookmarkStart w:id="140" w:name="_toc703"/>
      <w:bookmarkStart w:id="141" w:name="_Toc445971318"/>
      <w:bookmarkStart w:id="142" w:name="_Toc176790075"/>
      <w:bookmarkEnd w:id="140"/>
      <w:r w:rsidRPr="008D2AE6">
        <w:t>Product specification</w:t>
      </w:r>
      <w:bookmarkEnd w:id="141"/>
      <w:bookmarkEnd w:id="142"/>
    </w:p>
    <w:p w14:paraId="441577ED" w14:textId="77777777" w:rsidR="000E434E" w:rsidRPr="008D2AE6" w:rsidRDefault="000E434E" w:rsidP="000E434E">
      <w:pPr>
        <w:pStyle w:val="Heading2separationline"/>
      </w:pPr>
    </w:p>
    <w:p w14:paraId="3466D309" w14:textId="79AD0AB5" w:rsidR="00AC3C16" w:rsidRPr="008D2AE6" w:rsidRDefault="00AC3C16" w:rsidP="00AC3C16">
      <w:pPr>
        <w:pStyle w:val="Plattetekst"/>
      </w:pPr>
      <w:r w:rsidRPr="008D2AE6">
        <w:t xml:space="preserve">A product specification allows the standardisation of a data product according to the S-100 framework, in order to specify, implement and exchange </w:t>
      </w:r>
      <w:r w:rsidR="004B030D">
        <w:t xml:space="preserve">a </w:t>
      </w:r>
      <w:r w:rsidRPr="008D2AE6">
        <w:t>data</w:t>
      </w:r>
      <w:r w:rsidR="00B54734">
        <w:t xml:space="preserve"> </w:t>
      </w:r>
      <w:r w:rsidR="009C671E">
        <w:t>product</w:t>
      </w:r>
      <w:r w:rsidR="00B54734" w:rsidRPr="008D2AE6">
        <w:t xml:space="preserve"> </w:t>
      </w:r>
      <w:r w:rsidRPr="008D2AE6">
        <w:t xml:space="preserve">within the context of Maritime Service Portfolio (MSP) and e-navigation.  The MSP for a given region consist of a collection of </w:t>
      </w:r>
      <w:r w:rsidR="004B030D">
        <w:t xml:space="preserve">Operational </w:t>
      </w:r>
      <w:r w:rsidRPr="008D2AE6">
        <w:t xml:space="preserve">Services, which are </w:t>
      </w:r>
      <w:r w:rsidR="004B030D">
        <w:t>implemented as</w:t>
      </w:r>
      <w:r w:rsidRPr="008D2AE6">
        <w:t xml:space="preserve"> Technical </w:t>
      </w:r>
      <w:r w:rsidR="004B030D">
        <w:t>Services</w:t>
      </w:r>
      <w:r w:rsidRPr="008D2AE6">
        <w:t xml:space="preserve">. </w:t>
      </w:r>
      <w:r w:rsidR="000E434E" w:rsidRPr="008D2AE6">
        <w:t xml:space="preserve"> </w:t>
      </w:r>
      <w:r w:rsidRPr="008D2AE6">
        <w:t xml:space="preserve">The services make use of ‘data products’ to exchange data.  Examples of such IALA related data products are </w:t>
      </w:r>
      <w:proofErr w:type="spellStart"/>
      <w:r w:rsidRPr="008D2AE6">
        <w:t>AtoN</w:t>
      </w:r>
      <w:proofErr w:type="spellEnd"/>
      <w:r w:rsidRPr="008D2AE6">
        <w:t xml:space="preserve">, Inter VTS Exchange Format (IVEF) service or AIS Application Specific messages.  </w:t>
      </w:r>
    </w:p>
    <w:p w14:paraId="67BACF2B" w14:textId="2FFFC2C4" w:rsidR="00AC3C16" w:rsidRPr="008D2AE6" w:rsidRDefault="00AC3C16" w:rsidP="00AC3C16">
      <w:pPr>
        <w:pStyle w:val="Plattetekst"/>
      </w:pPr>
      <w:r w:rsidRPr="008D2AE6">
        <w:t>A product specification can be summarized as a precise technical description, defining a data product within the S-100 framework.  It describes the features, attributes and relationships of a given application and their mapping to a means of data exchange, such as exchange sets (</w:t>
      </w:r>
      <w:proofErr w:type="spellStart"/>
      <w:r w:rsidRPr="008D2AE6">
        <w:t>AtoN</w:t>
      </w:r>
      <w:proofErr w:type="spellEnd"/>
      <w:r w:rsidRPr="008D2AE6">
        <w:t>) a</w:t>
      </w:r>
      <w:r w:rsidR="000E434E" w:rsidRPr="008D2AE6">
        <w:t>nd dynamic data streams (IVEF).</w:t>
      </w:r>
    </w:p>
    <w:p w14:paraId="04AA88BB" w14:textId="7A862576" w:rsidR="00AC3C16" w:rsidRPr="008D2AE6" w:rsidRDefault="00AC3C16" w:rsidP="00AC3C16">
      <w:pPr>
        <w:pStyle w:val="Plattetekst"/>
      </w:pPr>
      <w:r w:rsidRPr="008D2AE6">
        <w:t xml:space="preserve">For this </w:t>
      </w:r>
      <w:r w:rsidR="00DD260B" w:rsidRPr="008D2AE6">
        <w:t>purpose,</w:t>
      </w:r>
      <w:r w:rsidRPr="008D2AE6">
        <w:t xml:space="preserve"> it includes general information for data identification as well as information for data content and structure, reference system, data quality aspects, data capture, main</w:t>
      </w:r>
      <w:r w:rsidR="000E434E" w:rsidRPr="008D2AE6">
        <w:t>tenance, delivery and metadata.</w:t>
      </w:r>
    </w:p>
    <w:p w14:paraId="1D4C14D3" w14:textId="5C0F6CFD" w:rsidR="00AC3C16" w:rsidRDefault="00AC3C16" w:rsidP="00AC3C16">
      <w:pPr>
        <w:pStyle w:val="Plattetekst"/>
      </w:pPr>
      <w:r w:rsidRPr="008D2AE6">
        <w:t>The applied methodology for product specifications is derived from the IHO profile of ISO 19131 and ensures a clear and consistent structure for data product specifications being consistent with the other standards that have been developed as pa</w:t>
      </w:r>
      <w:r w:rsidR="000E434E" w:rsidRPr="008D2AE6">
        <w:t>rt of the IHO S-100 framework.</w:t>
      </w:r>
    </w:p>
    <w:p w14:paraId="0B791CB0" w14:textId="77777777" w:rsidR="008F39F9" w:rsidRPr="008D2AE6" w:rsidRDefault="008F39F9" w:rsidP="00AC3C16">
      <w:pPr>
        <w:pStyle w:val="Plattetekst"/>
      </w:pPr>
    </w:p>
    <w:p w14:paraId="2766CFB0" w14:textId="77777777" w:rsidR="00AC3C16" w:rsidRPr="00570A74" w:rsidRDefault="00AC3C16" w:rsidP="00AC3C16">
      <w:pPr>
        <w:pStyle w:val="Kop2"/>
        <w:tabs>
          <w:tab w:val="num" w:pos="2703"/>
        </w:tabs>
      </w:pPr>
      <w:bookmarkStart w:id="143" w:name="_toc713"/>
      <w:bookmarkStart w:id="144" w:name="_Toc445971319"/>
      <w:bookmarkStart w:id="145" w:name="_Toc176790076"/>
      <w:bookmarkEnd w:id="143"/>
      <w:r w:rsidRPr="00570A74">
        <w:t>Product specification template</w:t>
      </w:r>
      <w:bookmarkEnd w:id="144"/>
      <w:bookmarkEnd w:id="145"/>
    </w:p>
    <w:p w14:paraId="4E8DE3A9" w14:textId="77777777" w:rsidR="000E434E" w:rsidRPr="00570A74" w:rsidRDefault="000E434E" w:rsidP="000E434E">
      <w:pPr>
        <w:pStyle w:val="Heading2separationline"/>
      </w:pPr>
    </w:p>
    <w:p w14:paraId="5DC1DC77" w14:textId="3721B417" w:rsidR="002778F8" w:rsidRPr="002778F8" w:rsidRDefault="00054D01" w:rsidP="002778F8">
      <w:pPr>
        <w:pStyle w:val="Plattetekst"/>
      </w:pPr>
      <w:r w:rsidRPr="00570A74">
        <w:t xml:space="preserve">For the </w:t>
      </w:r>
      <w:r w:rsidR="004B030D">
        <w:t>development</w:t>
      </w:r>
      <w:r w:rsidRPr="00570A74">
        <w:t xml:space="preserve"> of a data product specification the form in IALA Guideline 1106-</w:t>
      </w:r>
      <w:r>
        <w:t>1</w:t>
      </w:r>
      <w:r w:rsidRPr="00570A74">
        <w:t xml:space="preserve"> IALA Product Specification Template referenced in </w:t>
      </w:r>
      <w:r w:rsidRPr="00570A74">
        <w:fldChar w:fldCharType="begin"/>
      </w:r>
      <w:r w:rsidRPr="00570A74">
        <w:instrText xml:space="preserve"> REF _Ref450131074 \r \h </w:instrText>
      </w:r>
      <w:r>
        <w:instrText xml:space="preserve"> \* MERGEFORMAT </w:instrText>
      </w:r>
      <w:r w:rsidRPr="00570A74">
        <w:fldChar w:fldCharType="separate"/>
      </w:r>
      <w:r w:rsidRPr="00570A74">
        <w:t>ANNEX A</w:t>
      </w:r>
      <w:r w:rsidRPr="00570A74">
        <w:fldChar w:fldCharType="end"/>
      </w:r>
      <w:r w:rsidRPr="00570A74">
        <w:t xml:space="preserve"> </w:t>
      </w:r>
      <w:r w:rsidR="004B030D">
        <w:t>shall</w:t>
      </w:r>
      <w:r w:rsidRPr="00570A74">
        <w:t xml:space="preserve"> be used</w:t>
      </w:r>
      <w:r w:rsidR="004B030D">
        <w:t xml:space="preserve"> as required by S-100 part 11</w:t>
      </w:r>
      <w:r w:rsidRPr="00570A74">
        <w:t xml:space="preserve">.  </w:t>
      </w:r>
    </w:p>
    <w:p w14:paraId="367FBEA7" w14:textId="77777777" w:rsidR="002778F8" w:rsidRDefault="002778F8" w:rsidP="002778F8">
      <w:pPr>
        <w:pStyle w:val="Plattetekst"/>
      </w:pPr>
      <w:r w:rsidRPr="002778F8">
        <w:t>The Product Specification Template proposes a standardised method to define and describe the product specifications.  It contains all the relevant information that is necessary when developing a product specification.  The template also includes clarifications for each information item of the product specification.</w:t>
      </w:r>
    </w:p>
    <w:p w14:paraId="226661DD" w14:textId="3CCDB663" w:rsidR="007B4D09" w:rsidRDefault="00AC3C16" w:rsidP="00AC3C16">
      <w:pPr>
        <w:pStyle w:val="Plattetekst"/>
      </w:pPr>
      <w:r w:rsidRPr="00570A74">
        <w:t>The product specification template</w:t>
      </w:r>
      <w:r w:rsidR="009B58CA" w:rsidRPr="00570A74">
        <w:t xml:space="preserve"> in IALA Guideline 1106-</w:t>
      </w:r>
      <w:r w:rsidR="0081231A">
        <w:t>1</w:t>
      </w:r>
      <w:r w:rsidR="0081231A" w:rsidRPr="00570A74">
        <w:t xml:space="preserve"> </w:t>
      </w:r>
      <w:r w:rsidRPr="00570A74">
        <w:t>defines a standardised method to define and describe the product specifications</w:t>
      </w:r>
      <w:r w:rsidR="00570A74">
        <w:t>.</w:t>
      </w:r>
      <w:r w:rsidR="00570A74" w:rsidRPr="00570A74">
        <w:t xml:space="preserve"> </w:t>
      </w:r>
      <w:r w:rsidR="009B58CA" w:rsidRPr="00570A74">
        <w:t xml:space="preserve"> </w:t>
      </w:r>
      <w:r w:rsidRPr="00570A74">
        <w:t xml:space="preserve">The template contains all the relevant information that is necessary when developing a product specification.  </w:t>
      </w:r>
      <w:r w:rsidR="00570A74" w:rsidRPr="00570A74">
        <w:t>T</w:t>
      </w:r>
      <w:r w:rsidR="009B58CA" w:rsidRPr="00570A74">
        <w:t>he template</w:t>
      </w:r>
      <w:r w:rsidR="009859CA" w:rsidRPr="00570A74">
        <w:t xml:space="preserve"> </w:t>
      </w:r>
      <w:r w:rsidR="00570A74" w:rsidRPr="00570A74">
        <w:t>i</w:t>
      </w:r>
      <w:r w:rsidR="00570A74">
        <w:t>n Guideline 1106-</w:t>
      </w:r>
      <w:r w:rsidR="0081231A">
        <w:t xml:space="preserve">1 </w:t>
      </w:r>
      <w:r w:rsidR="00570A74">
        <w:t>includes</w:t>
      </w:r>
      <w:r w:rsidR="00570A74" w:rsidRPr="008D2AE6">
        <w:t xml:space="preserve"> </w:t>
      </w:r>
      <w:r w:rsidRPr="008D2AE6">
        <w:t>a clarification is included for each information item of the product specification.</w:t>
      </w:r>
    </w:p>
    <w:p w14:paraId="0958377D" w14:textId="77777777" w:rsidR="008F39F9" w:rsidRPr="008D2AE6" w:rsidRDefault="008F39F9" w:rsidP="00AC3C16">
      <w:pPr>
        <w:pStyle w:val="Plattetekst"/>
      </w:pPr>
    </w:p>
    <w:p w14:paraId="0CFF7E6F" w14:textId="77777777" w:rsidR="00AC3C16" w:rsidRPr="008D2AE6" w:rsidRDefault="00AC3C16" w:rsidP="00AC3C16">
      <w:pPr>
        <w:pStyle w:val="Kop2"/>
        <w:tabs>
          <w:tab w:val="num" w:pos="2703"/>
        </w:tabs>
      </w:pPr>
      <w:bookmarkStart w:id="146" w:name="_toc716"/>
      <w:bookmarkStart w:id="147" w:name="_Toc445971320"/>
      <w:bookmarkStart w:id="148" w:name="_Toc176790077"/>
      <w:bookmarkEnd w:id="146"/>
      <w:r w:rsidRPr="008D2AE6">
        <w:t>Concepts used in a product specification</w:t>
      </w:r>
      <w:bookmarkEnd w:id="147"/>
      <w:bookmarkEnd w:id="148"/>
    </w:p>
    <w:p w14:paraId="6BAF19D7" w14:textId="77777777" w:rsidR="000E434E" w:rsidRPr="008D2AE6" w:rsidRDefault="000E434E" w:rsidP="000E434E">
      <w:pPr>
        <w:pStyle w:val="Heading2separationline"/>
      </w:pPr>
    </w:p>
    <w:p w14:paraId="40A216EE" w14:textId="77777777" w:rsidR="00AC3C16" w:rsidRPr="008D2AE6" w:rsidRDefault="00AC3C16" w:rsidP="00AC3C16">
      <w:pPr>
        <w:pStyle w:val="Plattetekst"/>
      </w:pPr>
      <w:r w:rsidRPr="008D2AE6">
        <w:t>When developing a product specification, a developer will notice that there are some general concepts used in a product specification creation.  In this section the main concepts used in development of a product specification are presented in a step by step manner.</w:t>
      </w:r>
    </w:p>
    <w:p w14:paraId="2556818D" w14:textId="77777777" w:rsidR="00AC3C16" w:rsidRPr="008D2AE6" w:rsidRDefault="00AC3C16" w:rsidP="00AC3C16">
      <w:pPr>
        <w:pStyle w:val="Kop3"/>
        <w:tabs>
          <w:tab w:val="num" w:pos="720"/>
        </w:tabs>
      </w:pPr>
      <w:bookmarkStart w:id="149" w:name="_toc718"/>
      <w:bookmarkStart w:id="150" w:name="_Toc445971321"/>
      <w:bookmarkStart w:id="151" w:name="_Toc176790078"/>
      <w:bookmarkEnd w:id="149"/>
      <w:r w:rsidRPr="008D2AE6">
        <w:lastRenderedPageBreak/>
        <w:t>Unified Modelling Language</w:t>
      </w:r>
      <w:bookmarkEnd w:id="150"/>
      <w:bookmarkEnd w:id="151"/>
    </w:p>
    <w:p w14:paraId="02B4D6F1" w14:textId="77777777" w:rsidR="00AC3C16" w:rsidRPr="008D2AE6" w:rsidRDefault="00AC3C16" w:rsidP="00AC3C16">
      <w:pPr>
        <w:pStyle w:val="Plattetekst"/>
      </w:pPr>
      <w:r w:rsidRPr="008D2AE6">
        <w:t>UML is used as the modelling language in S-100.  An understanding of UML class diagrams is needed to produce a product specification.  Wikipedia provides an overview via:</w:t>
      </w:r>
    </w:p>
    <w:p w14:paraId="6EA6916C" w14:textId="010F30D3" w:rsidR="00AC3C16" w:rsidRPr="008D2AE6" w:rsidRDefault="004F23D8" w:rsidP="00F76BCC">
      <w:pPr>
        <w:pStyle w:val="Plattetekst"/>
        <w:ind w:left="567"/>
      </w:pPr>
      <w:hyperlink r:id="rId24" w:history="1">
        <w:r w:rsidR="00AC3C16" w:rsidRPr="008D2AE6">
          <w:rPr>
            <w:rStyle w:val="Hyperlink"/>
          </w:rPr>
          <w:t>http://en.wikipedia.org/wiki/Unified_Modeling_Language</w:t>
        </w:r>
      </w:hyperlink>
    </w:p>
    <w:p w14:paraId="0725CD15" w14:textId="77777777" w:rsidR="00AC3C16" w:rsidRPr="008D2AE6" w:rsidRDefault="00AC3C16" w:rsidP="00AC3C16">
      <w:pPr>
        <w:pStyle w:val="Kop3"/>
        <w:tabs>
          <w:tab w:val="num" w:pos="720"/>
        </w:tabs>
      </w:pPr>
      <w:bookmarkStart w:id="152" w:name="_toc722"/>
      <w:bookmarkStart w:id="153" w:name="_Toc445971322"/>
      <w:bookmarkStart w:id="154" w:name="_Toc176790079"/>
      <w:bookmarkEnd w:id="152"/>
      <w:r w:rsidRPr="008D2AE6">
        <w:t>Application Schema</w:t>
      </w:r>
      <w:bookmarkEnd w:id="153"/>
      <w:bookmarkEnd w:id="154"/>
    </w:p>
    <w:p w14:paraId="503957F3" w14:textId="2B7CC4D4" w:rsidR="00AC3C16" w:rsidRPr="008D2AE6" w:rsidRDefault="00AC3C16" w:rsidP="00AC3C16">
      <w:pPr>
        <w:pStyle w:val="Plattetekst"/>
      </w:pPr>
      <w:r w:rsidRPr="008D2AE6">
        <w:t xml:space="preserve">An application schema is a </w:t>
      </w:r>
      <w:r w:rsidRPr="008D2AE6">
        <w:rPr>
          <w:b/>
        </w:rPr>
        <w:t>fundamental</w:t>
      </w:r>
      <w:r w:rsidRPr="008D2AE6">
        <w:t xml:space="preserve"> element of any S-100 based product specification. </w:t>
      </w:r>
      <w:r w:rsidR="009859CA" w:rsidRPr="008D2AE6">
        <w:t xml:space="preserve"> </w:t>
      </w:r>
      <w:r w:rsidRPr="008D2AE6">
        <w:t>The application schema serves two purposes:</w:t>
      </w:r>
    </w:p>
    <w:p w14:paraId="42EFDD65" w14:textId="77777777" w:rsidR="00AC3C16" w:rsidRPr="008D2AE6" w:rsidRDefault="00AC3C16" w:rsidP="00BE34E8">
      <w:pPr>
        <w:pStyle w:val="List1"/>
        <w:numPr>
          <w:ilvl w:val="0"/>
          <w:numId w:val="6"/>
        </w:numPr>
      </w:pPr>
      <w:r w:rsidRPr="008D2AE6">
        <w:t>It achieves a common and correct understanding of the content and structure of data within a particular application field.</w:t>
      </w:r>
    </w:p>
    <w:p w14:paraId="070D368C" w14:textId="77777777" w:rsidR="00AC3C16" w:rsidRPr="008D2AE6" w:rsidRDefault="00AC3C16" w:rsidP="00F463E1">
      <w:pPr>
        <w:pStyle w:val="List1"/>
        <w:numPr>
          <w:ilvl w:val="0"/>
          <w:numId w:val="3"/>
        </w:numPr>
      </w:pPr>
      <w:r w:rsidRPr="008D2AE6">
        <w:t>Secondly, it may provide a computer readable schema for applying automated mechanisms for data management.  This can be achieved in an XML document.  The two roles imply a step by step process for creating an application schema.  The steps can be briefly described as:</w:t>
      </w:r>
    </w:p>
    <w:p w14:paraId="20F25DF2" w14:textId="2CC5989E" w:rsidR="00AC3C16" w:rsidRPr="008D2AE6" w:rsidRDefault="00AC3C16" w:rsidP="00CC08BA">
      <w:pPr>
        <w:pStyle w:val="Bullet1"/>
      </w:pPr>
      <w:r w:rsidRPr="008D2AE6">
        <w:t xml:space="preserve">Making a conceptual model of the application with concepts defined in the </w:t>
      </w:r>
      <w:r w:rsidRPr="008D2AE6">
        <w:rPr>
          <w:b/>
          <w:i/>
        </w:rPr>
        <w:t>General Feature Model</w:t>
      </w:r>
      <w:r w:rsidR="003D0D38" w:rsidRPr="008D2AE6">
        <w:t>;</w:t>
      </w:r>
    </w:p>
    <w:p w14:paraId="0D0AD287" w14:textId="51A4F125" w:rsidR="00AC3C16" w:rsidRPr="008D2AE6" w:rsidRDefault="00AC3C16" w:rsidP="00CC08BA">
      <w:pPr>
        <w:pStyle w:val="Bullet1"/>
      </w:pPr>
      <w:r w:rsidRPr="008D2AE6">
        <w:t>This task consists of identifying feature types, their properties and constraints</w:t>
      </w:r>
      <w:r w:rsidR="003D0D38" w:rsidRPr="008D2AE6">
        <w:t>;</w:t>
      </w:r>
    </w:p>
    <w:p w14:paraId="733B2EB3" w14:textId="5C40B9AC" w:rsidR="00AC3C16" w:rsidRPr="008D2AE6" w:rsidRDefault="00AC3C16" w:rsidP="00CC08BA">
      <w:pPr>
        <w:pStyle w:val="Bullet1"/>
      </w:pPr>
      <w:r w:rsidRPr="008D2AE6">
        <w:t xml:space="preserve">Describing elements of the application schema in the </w:t>
      </w:r>
      <w:r w:rsidRPr="008D2AE6">
        <w:rPr>
          <w:b/>
          <w:i/>
        </w:rPr>
        <w:t>Conceptual Schema Language</w:t>
      </w:r>
      <w:r w:rsidRPr="008D2AE6">
        <w:t xml:space="preserve"> used in S-100 and according to the rules for Application Schemas and the General Feature Model</w:t>
      </w:r>
      <w:r w:rsidR="003D0D38" w:rsidRPr="008D2AE6">
        <w:t>;</w:t>
      </w:r>
    </w:p>
    <w:p w14:paraId="407B88EE" w14:textId="77777777" w:rsidR="00AC3C16" w:rsidRPr="008D2AE6" w:rsidRDefault="00AC3C16" w:rsidP="00CC08BA">
      <w:pPr>
        <w:pStyle w:val="Bullet1"/>
      </w:pPr>
      <w:r w:rsidRPr="008D2AE6">
        <w:t>Integrating the formal application schema with other standardised schema, (spatial schema, quality schema, etc.) into a complete application schema.</w:t>
      </w:r>
    </w:p>
    <w:p w14:paraId="7C121381" w14:textId="26E35779" w:rsidR="00AC3C16" w:rsidRPr="008D2AE6" w:rsidRDefault="00AC3C16" w:rsidP="00AC3C16">
      <w:pPr>
        <w:pStyle w:val="Bullet1"/>
        <w:numPr>
          <w:ilvl w:val="0"/>
          <w:numId w:val="0"/>
        </w:numPr>
      </w:pPr>
      <w:r w:rsidRPr="008D2AE6">
        <w:t xml:space="preserve">For the creation of an application schema several software tools can be </w:t>
      </w:r>
      <w:r w:rsidR="00C03DEF" w:rsidRPr="008D2AE6">
        <w:t>used</w:t>
      </w:r>
      <w:r w:rsidR="00CB26C4" w:rsidRPr="008D2AE6">
        <w:t xml:space="preserve">. For </w:t>
      </w:r>
      <w:r w:rsidR="00DD260B" w:rsidRPr="008D2AE6">
        <w:t>example,</w:t>
      </w:r>
      <w:r w:rsidR="00C03DEF" w:rsidRPr="008D2AE6">
        <w:t xml:space="preserve"> </w:t>
      </w:r>
      <w:r w:rsidR="00AE5F87" w:rsidRPr="008D2AE6">
        <w:t>'</w:t>
      </w:r>
      <w:r w:rsidR="00C03DEF" w:rsidRPr="008D2AE6">
        <w:t xml:space="preserve">commercial </w:t>
      </w:r>
      <w:r w:rsidR="00112DC7" w:rsidRPr="008D2AE6">
        <w:t>of the shelf</w:t>
      </w:r>
      <w:r w:rsidR="00AE5F87" w:rsidRPr="008D2AE6">
        <w:t>'</w:t>
      </w:r>
      <w:r w:rsidR="00112DC7" w:rsidRPr="008D2AE6">
        <w:t xml:space="preserve"> </w:t>
      </w:r>
      <w:r w:rsidR="00C03DEF" w:rsidRPr="008D2AE6">
        <w:t xml:space="preserve">software such as </w:t>
      </w:r>
      <w:r w:rsidRPr="008D2AE6">
        <w:t xml:space="preserve">Enterprise Architect </w:t>
      </w:r>
      <w:r w:rsidR="00C03DEF" w:rsidRPr="008D2AE6">
        <w:t>or free</w:t>
      </w:r>
      <w:r w:rsidR="00112DC7" w:rsidRPr="008D2AE6">
        <w:t>ly available</w:t>
      </w:r>
      <w:r w:rsidR="00C03DEF" w:rsidRPr="008D2AE6">
        <w:t xml:space="preserve"> software such as Violet UML editor.</w:t>
      </w:r>
    </w:p>
    <w:p w14:paraId="5C832AD5" w14:textId="58610F0F" w:rsidR="00AC3C16" w:rsidRPr="008D2AE6" w:rsidRDefault="00AC3C16" w:rsidP="00AC3C16">
      <w:pPr>
        <w:pStyle w:val="Plattetekst"/>
      </w:pPr>
      <w:r w:rsidRPr="008D2AE6">
        <w:t xml:space="preserve">The application schema </w:t>
      </w:r>
      <w:r w:rsidR="00112DC7" w:rsidRPr="008D2AE6">
        <w:t>is subject to a number of rules:</w:t>
      </w:r>
    </w:p>
    <w:p w14:paraId="2F0F07AB" w14:textId="77777777" w:rsidR="00AC3C16" w:rsidRPr="008D2AE6" w:rsidRDefault="00AC3C16" w:rsidP="00F463E1">
      <w:pPr>
        <w:pStyle w:val="List1"/>
        <w:numPr>
          <w:ilvl w:val="0"/>
          <w:numId w:val="7"/>
        </w:numPr>
      </w:pPr>
      <w:r w:rsidRPr="008D2AE6">
        <w:t>All classes used within an application schema for data transfer shall be instantiable.</w:t>
      </w:r>
    </w:p>
    <w:p w14:paraId="167A2CF8" w14:textId="77777777" w:rsidR="00EB2A5B" w:rsidRPr="008D2AE6" w:rsidRDefault="00AC3C16" w:rsidP="00F463E1">
      <w:pPr>
        <w:pStyle w:val="List1"/>
        <w:numPr>
          <w:ilvl w:val="0"/>
          <w:numId w:val="3"/>
        </w:numPr>
      </w:pPr>
      <w:r w:rsidRPr="008D2AE6">
        <w:t>The identification of each application schema shall include a name and a v</w:t>
      </w:r>
      <w:r w:rsidR="00833A27" w:rsidRPr="008D2AE6">
        <w:t>ersion.</w:t>
      </w:r>
    </w:p>
    <w:p w14:paraId="6EA6003D" w14:textId="681BE2B5" w:rsidR="00AC3C16" w:rsidRPr="008D2AE6" w:rsidRDefault="00AC3C16" w:rsidP="00F07189">
      <w:pPr>
        <w:pStyle w:val="List1text"/>
      </w:pPr>
      <w:r w:rsidRPr="008D2AE6">
        <w:t>The inclusion of a version ensures that a supplier and a user agree on which version of the application schema describes the contents of a particular dataset.  A system of defining unique names and versions for S-100 application schemas shall be defined.</w:t>
      </w:r>
    </w:p>
    <w:p w14:paraId="71640B2F" w14:textId="77777777" w:rsidR="00AC3C16" w:rsidRPr="008D2AE6" w:rsidRDefault="00AC3C16" w:rsidP="00F463E1">
      <w:pPr>
        <w:pStyle w:val="List1"/>
        <w:numPr>
          <w:ilvl w:val="0"/>
          <w:numId w:val="3"/>
        </w:numPr>
      </w:pPr>
      <w:r w:rsidRPr="008D2AE6">
        <w:t>In UML, an application schema shall be described within a PACKAGE, which shall carry the name of the application schema and the version stated in the documentation of the PACKAGE.</w:t>
      </w:r>
    </w:p>
    <w:p w14:paraId="13B0E373" w14:textId="77777777" w:rsidR="00DF5937" w:rsidRPr="008D2AE6" w:rsidRDefault="00AC3C16" w:rsidP="00F463E1">
      <w:pPr>
        <w:pStyle w:val="List1"/>
        <w:numPr>
          <w:ilvl w:val="0"/>
          <w:numId w:val="3"/>
        </w:numPr>
      </w:pPr>
      <w:r w:rsidRPr="008D2AE6">
        <w:t>An applicati</w:t>
      </w:r>
      <w:r w:rsidR="00DF5937" w:rsidRPr="008D2AE6">
        <w:t>on schema shall be documented.</w:t>
      </w:r>
    </w:p>
    <w:p w14:paraId="260E00FD" w14:textId="041273F8" w:rsidR="00AC3C16" w:rsidRPr="008D2AE6" w:rsidRDefault="00AC3C16" w:rsidP="00194F93">
      <w:pPr>
        <w:pStyle w:val="List1text"/>
      </w:pPr>
      <w:r w:rsidRPr="008D2AE6">
        <w:t>A means of documenting application schemas for S-100 shall be defined in order to ensure consistency across S-100 product specifications. The insurance of the consistency of the application schema is a part of the respon</w:t>
      </w:r>
      <w:r w:rsidR="00DD260B" w:rsidRPr="008D2AE6">
        <w:t>sibility of the Field Manager</w:t>
      </w:r>
      <w:r w:rsidRPr="008D2AE6">
        <w:t xml:space="preserve"> and </w:t>
      </w:r>
      <w:r w:rsidR="00DD260B" w:rsidRPr="008D2AE6">
        <w:t>is</w:t>
      </w:r>
      <w:r w:rsidRPr="008D2AE6">
        <w:t xml:space="preserve"> part of the </w:t>
      </w:r>
      <w:r w:rsidR="00DD260B" w:rsidRPr="008D2AE6">
        <w:t xml:space="preserve">overall </w:t>
      </w:r>
      <w:r w:rsidRPr="008D2AE6">
        <w:t xml:space="preserve">development of a product specification.  </w:t>
      </w:r>
    </w:p>
    <w:p w14:paraId="0248A795" w14:textId="77777777" w:rsidR="00AC3C16" w:rsidRPr="008D2AE6" w:rsidRDefault="00AC3C16" w:rsidP="00F463E1">
      <w:pPr>
        <w:pStyle w:val="List1"/>
        <w:numPr>
          <w:ilvl w:val="0"/>
          <w:numId w:val="3"/>
        </w:numPr>
      </w:pPr>
      <w:r w:rsidRPr="008D2AE6">
        <w:t>The documentation of an application schema in UML may utilise the documentation facilities in the software tool that is used to create the application schema, if this information can be exported.</w:t>
      </w:r>
    </w:p>
    <w:p w14:paraId="38519F0D" w14:textId="77777777" w:rsidR="00AC3C16" w:rsidRPr="008D2AE6" w:rsidRDefault="00AC3C16" w:rsidP="00F463E1">
      <w:pPr>
        <w:pStyle w:val="List1"/>
        <w:numPr>
          <w:ilvl w:val="0"/>
          <w:numId w:val="3"/>
        </w:numPr>
      </w:pPr>
      <w:r w:rsidRPr="008D2AE6">
        <w:t xml:space="preserve">If a CLASS or other UML component corresponds to information in a </w:t>
      </w:r>
      <w:r w:rsidRPr="008D2AE6">
        <w:rPr>
          <w:b/>
          <w:i/>
        </w:rPr>
        <w:t>Feature Catalogue</w:t>
      </w:r>
      <w:r w:rsidRPr="008D2AE6">
        <w:t>, the reference to the catalogue shall be documented.</w:t>
      </w:r>
    </w:p>
    <w:p w14:paraId="161303AE" w14:textId="77777777" w:rsidR="00B73578" w:rsidRPr="008D2AE6" w:rsidRDefault="00AC3C16" w:rsidP="00F463E1">
      <w:pPr>
        <w:pStyle w:val="List1"/>
        <w:numPr>
          <w:ilvl w:val="0"/>
          <w:numId w:val="3"/>
        </w:numPr>
      </w:pPr>
      <w:r w:rsidRPr="008D2AE6">
        <w:t xml:space="preserve">Documentation of feature types in an application schema shall be in a catalogue with a structure derived from the General Feature Model, such as in a </w:t>
      </w:r>
      <w:r w:rsidRPr="008D2AE6">
        <w:rPr>
          <w:b/>
          <w:i/>
        </w:rPr>
        <w:t>Feature Catalogue</w:t>
      </w:r>
      <w:r w:rsidR="00B73578" w:rsidRPr="008D2AE6">
        <w:t>.</w:t>
      </w:r>
    </w:p>
    <w:p w14:paraId="2E4F77BD" w14:textId="7280DE23" w:rsidR="00AC3C16" w:rsidRPr="008D2AE6" w:rsidRDefault="00AC3C16" w:rsidP="00B73578">
      <w:pPr>
        <w:pStyle w:val="List1text"/>
      </w:pPr>
      <w:r w:rsidRPr="008D2AE6">
        <w:t>This could be in text format or XML accompanied by a style sheet (XSLT) used to create a text version.</w:t>
      </w:r>
    </w:p>
    <w:p w14:paraId="7781A423" w14:textId="6AF66F2E" w:rsidR="00E62830" w:rsidRDefault="00AC3C16" w:rsidP="00464905">
      <w:pPr>
        <w:pStyle w:val="Plattetekst"/>
      </w:pPr>
      <w:r w:rsidRPr="008D2AE6">
        <w:t xml:space="preserve">For </w:t>
      </w:r>
      <w:r w:rsidR="00B91BA2" w:rsidRPr="008D2AE6">
        <w:t xml:space="preserve">a </w:t>
      </w:r>
      <w:r w:rsidRPr="008D2AE6">
        <w:t>detailed description of Application Schemas see S-100 Part 3.</w:t>
      </w:r>
      <w:r w:rsidR="00313545" w:rsidRPr="008D2AE6">
        <w:t xml:space="preserve"> </w:t>
      </w:r>
      <w:r w:rsidR="009859CA" w:rsidRPr="008D2AE6">
        <w:rPr>
          <w:highlight w:val="green"/>
        </w:rPr>
        <w:fldChar w:fldCharType="begin"/>
      </w:r>
      <w:r w:rsidR="009859CA" w:rsidRPr="008D2AE6">
        <w:instrText xml:space="preserve"> REF _Ref449589534 \r \h </w:instrText>
      </w:r>
      <w:r w:rsidR="009859CA" w:rsidRPr="008D2AE6">
        <w:rPr>
          <w:highlight w:val="green"/>
        </w:rPr>
      </w:r>
      <w:r w:rsidR="009859CA" w:rsidRPr="008D2AE6">
        <w:rPr>
          <w:highlight w:val="green"/>
        </w:rPr>
        <w:fldChar w:fldCharType="separate"/>
      </w:r>
      <w:r w:rsidR="009859CA" w:rsidRPr="008D2AE6">
        <w:t>[2]</w:t>
      </w:r>
      <w:r w:rsidR="009859CA" w:rsidRPr="008D2AE6">
        <w:rPr>
          <w:highlight w:val="green"/>
        </w:rPr>
        <w:fldChar w:fldCharType="end"/>
      </w:r>
    </w:p>
    <w:p w14:paraId="324FDF90" w14:textId="77777777" w:rsidR="008F39F9" w:rsidRPr="008D2AE6" w:rsidRDefault="008F39F9" w:rsidP="00464905">
      <w:pPr>
        <w:pStyle w:val="Plattetekst"/>
      </w:pPr>
    </w:p>
    <w:p w14:paraId="63B48400" w14:textId="77777777" w:rsidR="00AC3C16" w:rsidRPr="008D2AE6" w:rsidRDefault="00AC3C16" w:rsidP="00AC3C16">
      <w:pPr>
        <w:pStyle w:val="Kop3"/>
        <w:tabs>
          <w:tab w:val="num" w:pos="720"/>
        </w:tabs>
      </w:pPr>
      <w:bookmarkStart w:id="155" w:name="_toc739"/>
      <w:bookmarkStart w:id="156" w:name="_Toc445971323"/>
      <w:bookmarkStart w:id="157" w:name="_Toc176790080"/>
      <w:bookmarkEnd w:id="155"/>
      <w:r w:rsidRPr="008D2AE6">
        <w:lastRenderedPageBreak/>
        <w:t>General Feature Model</w:t>
      </w:r>
      <w:bookmarkEnd w:id="156"/>
      <w:bookmarkEnd w:id="157"/>
    </w:p>
    <w:p w14:paraId="1F38E55E" w14:textId="77777777" w:rsidR="00AC3C16" w:rsidRPr="008D2AE6" w:rsidRDefault="00AC3C16" w:rsidP="00AC3C16">
      <w:pPr>
        <w:pStyle w:val="Plattetekst"/>
      </w:pPr>
      <w:r w:rsidRPr="008D2AE6">
        <w:t>The content of a data product is structured in terms of objects.  The general feature model has two concepts for objects.</w:t>
      </w:r>
    </w:p>
    <w:p w14:paraId="702C5325" w14:textId="77777777" w:rsidR="00B91BA2" w:rsidRPr="008D2AE6" w:rsidRDefault="00AC3C16" w:rsidP="00F463E1">
      <w:pPr>
        <w:pStyle w:val="List1"/>
        <w:numPr>
          <w:ilvl w:val="0"/>
          <w:numId w:val="8"/>
        </w:numPr>
      </w:pPr>
      <w:r w:rsidRPr="008D2AE6">
        <w:rPr>
          <w:b/>
        </w:rPr>
        <w:t>Features</w:t>
      </w:r>
      <w:r w:rsidRPr="008D2AE6">
        <w:t xml:space="preserve"> defined t</w:t>
      </w:r>
      <w:r w:rsidR="00B91BA2" w:rsidRPr="008D2AE6">
        <w:t>ogether with their properties.</w:t>
      </w:r>
    </w:p>
    <w:p w14:paraId="64C41A2B" w14:textId="6F7E9319" w:rsidR="00AC3C16" w:rsidRPr="008D2AE6" w:rsidRDefault="00AC3C16" w:rsidP="00B91BA2">
      <w:pPr>
        <w:pStyle w:val="List1text"/>
      </w:pPr>
      <w:r w:rsidRPr="008D2AE6">
        <w:t xml:space="preserve">A feature is an abstract representation of real world phenomenon.  Features have two aspects – feature type and feature instance.  A feature type is class and is defined in a </w:t>
      </w:r>
      <w:r w:rsidRPr="008D2AE6">
        <w:rPr>
          <w:b/>
          <w:i/>
        </w:rPr>
        <w:t>Feature Catalogue</w:t>
      </w:r>
      <w:r w:rsidRPr="008D2AE6">
        <w:t xml:space="preserve">.  A feature instance is a single occurrence of the feature type and represented as an object in a data set. </w:t>
      </w:r>
    </w:p>
    <w:p w14:paraId="15F6D5B3" w14:textId="77777777" w:rsidR="00B91BA2" w:rsidRPr="008D2AE6" w:rsidRDefault="00AC3C16" w:rsidP="00F463E1">
      <w:pPr>
        <w:pStyle w:val="List1"/>
        <w:numPr>
          <w:ilvl w:val="0"/>
          <w:numId w:val="3"/>
        </w:numPr>
      </w:pPr>
      <w:r w:rsidRPr="008D2AE6">
        <w:rPr>
          <w:b/>
        </w:rPr>
        <w:t>Information Types</w:t>
      </w:r>
      <w:r w:rsidRPr="008D2AE6">
        <w:t xml:space="preserve"> – An information type is a class of object that is defined in a </w:t>
      </w:r>
      <w:r w:rsidRPr="008D2AE6">
        <w:rPr>
          <w:b/>
          <w:i/>
        </w:rPr>
        <w:t>Feature Catalogue</w:t>
      </w:r>
      <w:r w:rsidR="00B91BA2" w:rsidRPr="008D2AE6">
        <w:t>.</w:t>
      </w:r>
    </w:p>
    <w:p w14:paraId="522CC75A" w14:textId="397101A7" w:rsidR="00AC3C16" w:rsidRPr="008D2AE6" w:rsidRDefault="00AC3C16" w:rsidP="00B91BA2">
      <w:pPr>
        <w:pStyle w:val="List1text"/>
      </w:pPr>
      <w:r w:rsidRPr="008D2AE6">
        <w:t>An instance of an information type is an identifiable unit of information in a data set.  Information types have only thematic attribute properties.  An instance of an information type may be associated with one or more feature instances or other instances of information type.</w:t>
      </w:r>
    </w:p>
    <w:p w14:paraId="1AE89878" w14:textId="77777777" w:rsidR="00AC3C16" w:rsidRPr="008D2AE6" w:rsidRDefault="00AC3C16" w:rsidP="00B91BA2">
      <w:pPr>
        <w:pStyle w:val="List1text"/>
      </w:pPr>
      <w:r w:rsidRPr="008D2AE6">
        <w:t>An example of a feature could be a buoy and an example of an information type could be a maintenance report for a buoy.</w:t>
      </w:r>
    </w:p>
    <w:p w14:paraId="4382BD6A" w14:textId="4C1D1D0C" w:rsidR="00E62830" w:rsidRPr="008D2AE6" w:rsidRDefault="00AC3C16" w:rsidP="00AC3C16">
      <w:pPr>
        <w:pStyle w:val="Plattetekst"/>
      </w:pPr>
      <w:r w:rsidRPr="008D2AE6">
        <w:t>See S-100 Part 3.</w:t>
      </w:r>
    </w:p>
    <w:p w14:paraId="48AC79AB" w14:textId="0E9D4B29" w:rsidR="00AC3C16" w:rsidRPr="008D2AE6" w:rsidRDefault="00AC3C16" w:rsidP="00AC3C16">
      <w:pPr>
        <w:pStyle w:val="Kop3"/>
        <w:tabs>
          <w:tab w:val="num" w:pos="720"/>
        </w:tabs>
      </w:pPr>
      <w:bookmarkStart w:id="158" w:name="_toc746"/>
      <w:bookmarkStart w:id="159" w:name="_Toc445971324"/>
      <w:bookmarkStart w:id="160" w:name="_Toc176790081"/>
      <w:bookmarkEnd w:id="158"/>
      <w:r w:rsidRPr="008D2AE6">
        <w:t>Attribute types</w:t>
      </w:r>
      <w:bookmarkEnd w:id="159"/>
      <w:bookmarkEnd w:id="160"/>
      <w:r w:rsidR="00C642D5">
        <w:t xml:space="preserve"> </w:t>
      </w:r>
    </w:p>
    <w:p w14:paraId="1BC482BE" w14:textId="2B7DA7DB" w:rsidR="00AC3C16" w:rsidRPr="008D2AE6" w:rsidRDefault="00AC3C16" w:rsidP="00AC3C16">
      <w:pPr>
        <w:pStyle w:val="Plattetekst"/>
      </w:pPr>
      <w:r w:rsidRPr="008D2AE6">
        <w:t xml:space="preserve">The class S100_GF_AttributeType is the S-100 realization of </w:t>
      </w:r>
      <w:proofErr w:type="spellStart"/>
      <w:r w:rsidRPr="008D2AE6">
        <w:t>GF_Attribute</w:t>
      </w:r>
      <w:proofErr w:type="spellEnd"/>
      <w:r w:rsidR="00C642D5">
        <w:t xml:space="preserve"> </w:t>
      </w:r>
      <w:r w:rsidRPr="008D2AE6">
        <w:t xml:space="preserve">Type.  It is largely identical to the ISO 19109 class but differs in the following way: 1). </w:t>
      </w:r>
      <w:r w:rsidR="00B91BA2" w:rsidRPr="008D2AE6">
        <w:t xml:space="preserve"> </w:t>
      </w:r>
      <w:r w:rsidRPr="008D2AE6">
        <w:t>The association attribute</w:t>
      </w:r>
      <w:r w:rsidR="00C642D5">
        <w:t xml:space="preserve"> </w:t>
      </w:r>
      <w:r w:rsidRPr="008D2AE6">
        <w:t>Of</w:t>
      </w:r>
      <w:r w:rsidR="00C642D5">
        <w:t xml:space="preserve"> </w:t>
      </w:r>
      <w:r w:rsidRPr="008D2AE6">
        <w:t>Attribute is not realised in the S-100 GFM. S-100 introduces, instead, the concept of complex attributes.  Complex attributes are described further in ISO 19109 sub clause 7.4.</w:t>
      </w:r>
    </w:p>
    <w:p w14:paraId="5CD882E5" w14:textId="77777777" w:rsidR="00AC3C16" w:rsidRPr="008D2AE6" w:rsidRDefault="00AC3C16" w:rsidP="00AC3C16">
      <w:pPr>
        <w:pStyle w:val="Kop3"/>
        <w:tabs>
          <w:tab w:val="num" w:pos="720"/>
        </w:tabs>
      </w:pPr>
      <w:bookmarkStart w:id="161" w:name="_toc749"/>
      <w:bookmarkStart w:id="162" w:name="_Toc445971325"/>
      <w:bookmarkStart w:id="163" w:name="_Toc176790082"/>
      <w:bookmarkEnd w:id="161"/>
      <w:r w:rsidRPr="008D2AE6">
        <w:t>Geometry types</w:t>
      </w:r>
      <w:bookmarkEnd w:id="162"/>
      <w:bookmarkEnd w:id="163"/>
    </w:p>
    <w:p w14:paraId="13F5F8F4" w14:textId="42FC39C7" w:rsidR="00AC3C16" w:rsidRDefault="00AC3C16" w:rsidP="00AC3C16">
      <w:pPr>
        <w:pStyle w:val="Plattetekst"/>
      </w:pPr>
      <w:r w:rsidRPr="008D2AE6">
        <w:t>S-100 includes definitions of 1D and 2D geometry types.  If a geometry type is required that is not specified in S-100 Part 7 Spatial Component, an application shall be submitted to TSMAD for it to be added to the framework.</w:t>
      </w:r>
    </w:p>
    <w:p w14:paraId="33CD61FE" w14:textId="77777777" w:rsidR="00DC2C23" w:rsidRPr="008D2AE6" w:rsidRDefault="00DC2C23" w:rsidP="00AC3C16">
      <w:pPr>
        <w:pStyle w:val="Plattetekst"/>
      </w:pPr>
    </w:p>
    <w:p w14:paraId="5E5C560C" w14:textId="0E03EFF6" w:rsidR="00AC3C16" w:rsidRPr="008D2AE6" w:rsidRDefault="00FD3ED7" w:rsidP="00B9380E">
      <w:pPr>
        <w:pStyle w:val="Kop1"/>
        <w:rPr>
          <w:caps w:val="0"/>
        </w:rPr>
      </w:pPr>
      <w:bookmarkStart w:id="164" w:name="_toc752"/>
      <w:bookmarkStart w:id="165" w:name="_Toc445971326"/>
      <w:bookmarkStart w:id="166" w:name="_Toc176790083"/>
      <w:bookmarkEnd w:id="164"/>
      <w:r w:rsidRPr="008D2AE6">
        <w:rPr>
          <w:caps w:val="0"/>
        </w:rPr>
        <w:t>EXAMPLES OF THE PRODUCT SPECIFICATION PROCESS</w:t>
      </w:r>
      <w:bookmarkEnd w:id="165"/>
      <w:bookmarkEnd w:id="166"/>
    </w:p>
    <w:p w14:paraId="3684A1D6" w14:textId="77777777" w:rsidR="009B58CA" w:rsidRPr="008D2AE6" w:rsidRDefault="009B58CA" w:rsidP="009B58CA">
      <w:pPr>
        <w:pStyle w:val="Heading1separatationline"/>
      </w:pPr>
    </w:p>
    <w:p w14:paraId="175DE70C" w14:textId="77777777" w:rsidR="00AC3C16" w:rsidRDefault="00AC3C16" w:rsidP="00AC3C16">
      <w:pPr>
        <w:pStyle w:val="Plattetekst"/>
      </w:pPr>
      <w:r w:rsidRPr="008D2AE6">
        <w:t>In the next chapters some examples are given on how to develop the content for a product specification.  Some real situations are given and the derivations of some of the main information items are explained.  The information gained from this process can then be transformed into a product specification by using the Template.</w:t>
      </w:r>
    </w:p>
    <w:p w14:paraId="7B7FE416" w14:textId="77777777" w:rsidR="00DC2C23" w:rsidRPr="008D2AE6" w:rsidRDefault="00DC2C23" w:rsidP="00AC3C16">
      <w:pPr>
        <w:pStyle w:val="Plattetekst"/>
      </w:pPr>
    </w:p>
    <w:p w14:paraId="0875854A" w14:textId="77777777" w:rsidR="00AC3C16" w:rsidRPr="008D2AE6" w:rsidRDefault="00AC3C16" w:rsidP="00B9380E">
      <w:pPr>
        <w:pStyle w:val="Kop2"/>
        <w:tabs>
          <w:tab w:val="num" w:pos="2703"/>
        </w:tabs>
      </w:pPr>
      <w:bookmarkStart w:id="167" w:name="_toc755"/>
      <w:bookmarkStart w:id="168" w:name="_Toc445971327"/>
      <w:bookmarkStart w:id="169" w:name="_Toc176790084"/>
      <w:bookmarkEnd w:id="167"/>
      <w:r w:rsidRPr="008D2AE6">
        <w:t>Conceptual Viewpoint</w:t>
      </w:r>
      <w:bookmarkEnd w:id="168"/>
      <w:bookmarkEnd w:id="169"/>
    </w:p>
    <w:p w14:paraId="19416B6E" w14:textId="77777777" w:rsidR="009B58CA" w:rsidRPr="008D2AE6" w:rsidRDefault="009B58CA" w:rsidP="009B58CA">
      <w:pPr>
        <w:pStyle w:val="Heading2separationline"/>
      </w:pPr>
    </w:p>
    <w:p w14:paraId="1F8717C4" w14:textId="21F924DF" w:rsidR="00AC3C16" w:rsidRPr="008D2AE6" w:rsidRDefault="009B58CA" w:rsidP="00AC3C16">
      <w:pPr>
        <w:pStyle w:val="Plattetekst"/>
      </w:pPr>
      <w:r w:rsidRPr="008D2AE6">
        <w:rPr>
          <w:rStyle w:val="PlattetekstChar"/>
        </w:rPr>
        <w:fldChar w:fldCharType="begin"/>
      </w:r>
      <w:r w:rsidRPr="008D2AE6">
        <w:instrText xml:space="preserve"> REF _Ref232138803 \r \h </w:instrText>
      </w:r>
      <w:r w:rsidRPr="008D2AE6">
        <w:rPr>
          <w:rStyle w:val="PlattetekstChar"/>
        </w:rPr>
      </w:r>
      <w:r w:rsidRPr="008D2AE6">
        <w:rPr>
          <w:rStyle w:val="PlattetekstChar"/>
        </w:rPr>
        <w:fldChar w:fldCharType="separate"/>
      </w:r>
      <w:r w:rsidRPr="008D2AE6">
        <w:t>Figure 6</w:t>
      </w:r>
      <w:r w:rsidRPr="008D2AE6">
        <w:rPr>
          <w:rStyle w:val="PlattetekstChar"/>
        </w:rPr>
        <w:fldChar w:fldCharType="end"/>
      </w:r>
      <w:r w:rsidR="00AC3C16" w:rsidRPr="008D2AE6">
        <w:t xml:space="preserve">, taken from ISO 19109, illustrates the process of converting a real situation into a geographic data model: </w:t>
      </w:r>
    </w:p>
    <w:p w14:paraId="1CA7704E" w14:textId="77777777" w:rsidR="00AC3C16" w:rsidRPr="008D2AE6" w:rsidRDefault="00AC3C16" w:rsidP="00AC3C16">
      <w:pPr>
        <w:pStyle w:val="WW-Default"/>
        <w:spacing w:after="60"/>
        <w:jc w:val="both"/>
        <w:rPr>
          <w:lang w:val="en-GB"/>
        </w:rPr>
      </w:pPr>
    </w:p>
    <w:p w14:paraId="5E8C195B" w14:textId="77777777" w:rsidR="00AC3C16" w:rsidRPr="008D2AE6" w:rsidRDefault="00AC3C16" w:rsidP="00B91BA2">
      <w:pPr>
        <w:pStyle w:val="WW-Default"/>
        <w:spacing w:after="60"/>
        <w:jc w:val="center"/>
        <w:rPr>
          <w:lang w:val="en-GB"/>
        </w:rPr>
      </w:pPr>
      <w:r w:rsidRPr="008D2AE6">
        <w:rPr>
          <w:noProof/>
          <w:sz w:val="22"/>
          <w:szCs w:val="22"/>
          <w:lang w:val="de-DE" w:eastAsia="de-DE"/>
        </w:rPr>
        <w:lastRenderedPageBreak/>
        <w:drawing>
          <wp:inline distT="0" distB="0" distL="0" distR="0" wp14:anchorId="08C2F5CF" wp14:editId="3A5CBE52">
            <wp:extent cx="4819015" cy="4485640"/>
            <wp:effectExtent l="0" t="0" r="6985" b="10160"/>
            <wp:docPr id="1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14:useLocalDpi xmlns:a14="http://schemas.microsoft.com/office/drawing/2010/main" val="0"/>
                        </a:ext>
                      </a:extLst>
                    </a:blip>
                    <a:srcRect r="1289" b="9007"/>
                    <a:stretch>
                      <a:fillRect/>
                    </a:stretch>
                  </pic:blipFill>
                  <pic:spPr bwMode="auto">
                    <a:xfrm>
                      <a:off x="0" y="0"/>
                      <a:ext cx="4819015" cy="4485640"/>
                    </a:xfrm>
                    <a:prstGeom prst="rect">
                      <a:avLst/>
                    </a:prstGeom>
                    <a:solidFill>
                      <a:srgbClr val="FFFFFF"/>
                    </a:solidFill>
                    <a:ln>
                      <a:noFill/>
                    </a:ln>
                  </pic:spPr>
                </pic:pic>
              </a:graphicData>
            </a:graphic>
          </wp:inline>
        </w:drawing>
      </w:r>
    </w:p>
    <w:p w14:paraId="3FB59AAA" w14:textId="77777777" w:rsidR="00AC3C16" w:rsidRPr="008D2AE6" w:rsidRDefault="00AC3C16" w:rsidP="00B91BA2">
      <w:pPr>
        <w:pStyle w:val="Figurecaption"/>
        <w:jc w:val="center"/>
      </w:pPr>
      <w:bookmarkStart w:id="170" w:name="_Ref232138803"/>
      <w:bookmarkStart w:id="171" w:name="_Toc445971340"/>
      <w:bookmarkStart w:id="172" w:name="_Toc462235063"/>
      <w:r w:rsidRPr="008D2AE6">
        <w:t>From reality to geographic data</w:t>
      </w:r>
      <w:bookmarkEnd w:id="170"/>
      <w:bookmarkEnd w:id="171"/>
      <w:bookmarkEnd w:id="172"/>
    </w:p>
    <w:p w14:paraId="26E34DAB" w14:textId="07BEEB49" w:rsidR="00AC3C16" w:rsidRPr="008D2AE6" w:rsidRDefault="009B58CA" w:rsidP="007B4D09">
      <w:pPr>
        <w:pStyle w:val="Plattetekst"/>
      </w:pPr>
      <w:r w:rsidRPr="008D2AE6">
        <w:rPr>
          <w:rStyle w:val="PlattetekstChar"/>
        </w:rPr>
        <w:fldChar w:fldCharType="begin"/>
      </w:r>
      <w:r w:rsidRPr="008D2AE6">
        <w:instrText xml:space="preserve"> REF _Ref232138803 \r \h </w:instrText>
      </w:r>
      <w:r w:rsidRPr="008D2AE6">
        <w:rPr>
          <w:rStyle w:val="PlattetekstChar"/>
        </w:rPr>
      </w:r>
      <w:r w:rsidRPr="008D2AE6">
        <w:rPr>
          <w:rStyle w:val="PlattetekstChar"/>
        </w:rPr>
        <w:fldChar w:fldCharType="separate"/>
      </w:r>
      <w:r w:rsidRPr="008D2AE6">
        <w:t xml:space="preserve">Figure </w:t>
      </w:r>
      <w:r w:rsidRPr="008D2AE6">
        <w:rPr>
          <w:rStyle w:val="PlattetekstChar"/>
        </w:rPr>
        <w:fldChar w:fldCharType="end"/>
      </w:r>
      <w:r w:rsidR="00DC2C23">
        <w:rPr>
          <w:rStyle w:val="PlattetekstChar"/>
        </w:rPr>
        <w:t>3</w:t>
      </w:r>
      <w:r w:rsidRPr="008D2AE6">
        <w:t>,</w:t>
      </w:r>
      <w:r w:rsidR="00AC3C16" w:rsidRPr="008D2AE6">
        <w:rPr>
          <w:rStyle w:val="PlattetekstChar"/>
        </w:rPr>
        <w:t xml:space="preserve"> </w:t>
      </w:r>
      <w:r w:rsidR="00AC3C16" w:rsidRPr="008D2AE6">
        <w:t xml:space="preserve">shows how a defined view of the world in a given context or </w:t>
      </w:r>
      <w:r w:rsidR="00B91BA2" w:rsidRPr="008D2AE6">
        <w:t>'</w:t>
      </w:r>
      <w:r w:rsidR="00AC3C16" w:rsidRPr="008D2AE6">
        <w:t>universe of discourse</w:t>
      </w:r>
      <w:r w:rsidR="00B91BA2" w:rsidRPr="008D2AE6">
        <w:t>'</w:t>
      </w:r>
      <w:r w:rsidR="00AC3C16" w:rsidRPr="008D2AE6">
        <w:t xml:space="preserve"> is used as the basis for modelling features.  These features can be represented in a conceptual schema language such as UML as an application schema and can be stored in documents called feature catalogues.  Data then conforms to the structure and content of the application schema and consequently as reflected in the feature catalo</w:t>
      </w:r>
      <w:r w:rsidR="00B91BA2" w:rsidRPr="008D2AE6">
        <w:t>gue.</w:t>
      </w:r>
    </w:p>
    <w:p w14:paraId="79276CD0" w14:textId="70C18D88" w:rsidR="00AC3C16" w:rsidRPr="008D2AE6" w:rsidRDefault="00AC3C16" w:rsidP="007B4D09">
      <w:pPr>
        <w:pStyle w:val="Plattetekst"/>
      </w:pPr>
      <w:r w:rsidRPr="008D2AE6">
        <w:t xml:space="preserve">The flow diagram in </w:t>
      </w:r>
      <w:r w:rsidR="00B91BA2" w:rsidRPr="008D2AE6">
        <w:fldChar w:fldCharType="begin"/>
      </w:r>
      <w:r w:rsidR="00B91BA2" w:rsidRPr="008D2AE6">
        <w:instrText xml:space="preserve"> REF _Ref449585826 \r \h </w:instrText>
      </w:r>
      <w:r w:rsidR="00B91BA2" w:rsidRPr="008D2AE6">
        <w:fldChar w:fldCharType="separate"/>
      </w:r>
      <w:r w:rsidR="00B91BA2" w:rsidRPr="008D2AE6">
        <w:t>Figure 7</w:t>
      </w:r>
      <w:r w:rsidR="00B91BA2" w:rsidRPr="008D2AE6">
        <w:fldChar w:fldCharType="end"/>
      </w:r>
      <w:r w:rsidR="00B91BA2" w:rsidRPr="008D2AE6">
        <w:t xml:space="preserve"> </w:t>
      </w:r>
      <w:r w:rsidRPr="008D2AE6">
        <w:t xml:space="preserve">is based on S-100 Appendix A and shows the process for a geospatial product, which could include vector and coverage data.  In effect this is </w:t>
      </w:r>
      <w:r w:rsidR="00B91BA2" w:rsidRPr="008D2AE6">
        <w:t xml:space="preserve">a more detailed view of </w:t>
      </w:r>
      <w:r w:rsidR="00B91BA2" w:rsidRPr="008D2AE6">
        <w:fldChar w:fldCharType="begin"/>
      </w:r>
      <w:r w:rsidR="00B91BA2" w:rsidRPr="008D2AE6">
        <w:instrText xml:space="preserve"> REF _Ref232138803 \r \h </w:instrText>
      </w:r>
      <w:r w:rsidR="00B91BA2" w:rsidRPr="008D2AE6">
        <w:fldChar w:fldCharType="separate"/>
      </w:r>
      <w:r w:rsidR="00B91BA2" w:rsidRPr="008D2AE6">
        <w:t>Figure 6</w:t>
      </w:r>
      <w:r w:rsidR="00B91BA2" w:rsidRPr="008D2AE6">
        <w:fldChar w:fldCharType="end"/>
      </w:r>
      <w:r w:rsidRPr="008D2AE6">
        <w:t xml:space="preserve"> showing the steps that the process follows</w:t>
      </w:r>
      <w:r w:rsidR="00B91BA2" w:rsidRPr="008D2AE6">
        <w:t>.</w:t>
      </w:r>
    </w:p>
    <w:p w14:paraId="788663A4" w14:textId="14EB8206" w:rsidR="00AC3C16" w:rsidRPr="008D2AE6" w:rsidRDefault="00AC3C16" w:rsidP="00AC3C16">
      <w:pPr>
        <w:pStyle w:val="WW-Default"/>
        <w:spacing w:after="60"/>
        <w:jc w:val="both"/>
        <w:rPr>
          <w:sz w:val="20"/>
          <w:szCs w:val="20"/>
          <w:lang w:val="en-GB"/>
        </w:rPr>
      </w:pPr>
    </w:p>
    <w:p w14:paraId="56A982FD" w14:textId="29E7DB60" w:rsidR="00AC3C16" w:rsidRPr="008D2AE6" w:rsidRDefault="002F3702" w:rsidP="00AC3C16">
      <w:pPr>
        <w:pStyle w:val="WW-Default"/>
        <w:spacing w:after="60"/>
        <w:jc w:val="center"/>
        <w:rPr>
          <w:lang w:val="en-GB"/>
        </w:rPr>
      </w:pPr>
      <w:r>
        <w:rPr>
          <w:noProof/>
          <w:lang w:val="de-DE" w:eastAsia="de-DE"/>
        </w:rPr>
        <w:lastRenderedPageBreak/>
        <mc:AlternateContent>
          <mc:Choice Requires="wps">
            <w:drawing>
              <wp:anchor distT="0" distB="0" distL="114300" distR="114300" simplePos="0" relativeHeight="251669504" behindDoc="0" locked="0" layoutInCell="1" allowOverlap="1" wp14:anchorId="1712BDCE" wp14:editId="35ED3F38">
                <wp:simplePos x="0" y="0"/>
                <wp:positionH relativeFrom="column">
                  <wp:posOffset>4467860</wp:posOffset>
                </wp:positionH>
                <wp:positionV relativeFrom="paragraph">
                  <wp:posOffset>7400925</wp:posOffset>
                </wp:positionV>
                <wp:extent cx="733232" cy="221881"/>
                <wp:effectExtent l="0" t="0" r="0" b="6985"/>
                <wp:wrapNone/>
                <wp:docPr id="7"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232" cy="221881"/>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6B71A8D7" w14:textId="196CB261" w:rsidR="00237A11" w:rsidRDefault="00237A11" w:rsidP="002F3702">
                            <w:pPr>
                              <w:jc w:val="center"/>
                              <w:rPr>
                                <w:szCs w:val="18"/>
                              </w:rPr>
                            </w:pPr>
                            <w:r>
                              <w:rPr>
                                <w:szCs w:val="18"/>
                              </w:rPr>
                              <w:t>Specified in</w:t>
                            </w:r>
                          </w:p>
                        </w:txbxContent>
                      </wps:txbx>
                      <wps:bodyPr rot="0" vert="horz" wrap="square" lIns="0" tIns="0" rIns="0" bIns="0" anchor="ctr" anchorCtr="0">
                        <a:noAutofit/>
                      </wps:bodyPr>
                    </wps:wsp>
                  </a:graphicData>
                </a:graphic>
                <wp14:sizeRelV relativeFrom="margin">
                  <wp14:pctHeight>0</wp14:pctHeight>
                </wp14:sizeRelV>
              </wp:anchor>
            </w:drawing>
          </mc:Choice>
          <mc:Fallback>
            <w:pict>
              <v:shapetype w14:anchorId="1712BDCE" id="_x0000_t202" coordsize="21600,21600" o:spt="202" path="m,l,21600r21600,l21600,xe">
                <v:stroke joinstyle="miter"/>
                <v:path gradientshapeok="t" o:connecttype="rect"/>
              </v:shapetype>
              <v:shape id="Text Box 80" o:spid="_x0000_s1026" type="#_x0000_t202" style="position:absolute;left:0;text-align:left;margin-left:351.8pt;margin-top:582.75pt;width:57.75pt;height:17.4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" stroked="f">
                <v:stroke joinstyle="round"/>
                <v:shadow color="black" opacity="49150f" offset=".74833mm,.74833mm"/>
                <v:textbox inset="0,0,0,0">
                  <w:txbxContent>
                    <w:p w14:paraId="6B71A8D7" w14:textId="196CB261" w:rsidR="00237A11" w:rsidRDefault="00237A11" w:rsidP="002F3702">
                      <w:pPr>
                        <w:jc w:val="center"/>
                        <w:rPr>
                          <w:szCs w:val="18"/>
                        </w:rPr>
                      </w:pPr>
                      <w:r>
                        <w:rPr>
                          <w:szCs w:val="18"/>
                        </w:rPr>
                        <w:t>Specified in</w:t>
                      </w:r>
                    </w:p>
                  </w:txbxContent>
                </v:textbox>
              </v:shape>
            </w:pict>
          </mc:Fallback>
        </mc:AlternateContent>
      </w:r>
      <w:r w:rsidR="00B91BA2" w:rsidRPr="008D2AE6">
        <w:rPr>
          <w:noProof/>
          <w:sz w:val="20"/>
          <w:szCs w:val="20"/>
          <w:lang w:val="de-DE" w:eastAsia="de-DE"/>
        </w:rPr>
        <mc:AlternateContent>
          <mc:Choice Requires="wps">
            <w:drawing>
              <wp:anchor distT="0" distB="0" distL="114300" distR="114300" simplePos="0" relativeHeight="251668480" behindDoc="0" locked="0" layoutInCell="1" allowOverlap="1" wp14:anchorId="51C14B81" wp14:editId="79FF7800">
                <wp:simplePos x="0" y="0"/>
                <wp:positionH relativeFrom="column">
                  <wp:posOffset>5201157</wp:posOffset>
                </wp:positionH>
                <wp:positionV relativeFrom="paragraph">
                  <wp:posOffset>6696873</wp:posOffset>
                </wp:positionV>
                <wp:extent cx="0" cy="329435"/>
                <wp:effectExtent l="50800" t="0" r="76200" b="77470"/>
                <wp:wrapNone/>
                <wp:docPr id="1" name="Straight Arrow Connector 1"/>
                <wp:cNvGraphicFramePr/>
                <a:graphic xmlns:a="http://schemas.openxmlformats.org/drawingml/2006/main">
                  <a:graphicData uri="http://schemas.microsoft.com/office/word/2010/wordprocessingShape">
                    <wps:wsp>
                      <wps:cNvCnPr/>
                      <wps:spPr>
                        <a:xfrm>
                          <a:off x="0" y="0"/>
                          <a:ext cx="0" cy="32943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BC3C3DE" id="_x0000_t32" coordsize="21600,21600" o:spt="32" o:oned="t" path="m,l21600,21600e" filled="f">
                <v:path arrowok="t" fillok="f" o:connecttype="none"/>
                <o:lock v:ext="edit" shapetype="t"/>
              </v:shapetype>
              <v:shape id="Straight Arrow Connector 1" o:spid="_x0000_s1026" type="#_x0000_t32" style="position:absolute;margin-left:409.55pt;margin-top:527.3pt;width:0;height:25.95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" strokecolor="black [3213]">
                <v:stroke endarrow="block"/>
              </v:shape>
            </w:pict>
          </mc:Fallback>
        </mc:AlternateContent>
      </w:r>
      <w:r w:rsidR="00AC3C16" w:rsidRPr="008D2AE6">
        <w:rPr>
          <w:noProof/>
          <w:sz w:val="20"/>
          <w:szCs w:val="20"/>
          <w:lang w:val="de-DE" w:eastAsia="de-DE"/>
        </w:rPr>
        <mc:AlternateContent>
          <mc:Choice Requires="wpg">
            <w:drawing>
              <wp:inline distT="0" distB="0" distL="0" distR="0" wp14:anchorId="12FE2B81" wp14:editId="225F2F3E">
                <wp:extent cx="5116280" cy="8126083"/>
                <wp:effectExtent l="0" t="0" r="46355" b="8890"/>
                <wp:docPr id="60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6280" cy="8126083"/>
                          <a:chOff x="0" y="0"/>
                          <a:chExt cx="8722" cy="13319"/>
                        </a:xfrm>
                      </wpg:grpSpPr>
                      <wps:wsp>
                        <wps:cNvPr id="604" name="Rectangle 4"/>
                        <wps:cNvSpPr>
                          <a:spLocks noChangeArrowheads="1"/>
                        </wps:cNvSpPr>
                        <wps:spPr bwMode="auto">
                          <a:xfrm>
                            <a:off x="0" y="1"/>
                            <a:ext cx="8722" cy="1331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rot="0" vert="horz" wrap="none" lIns="91440" tIns="45720" rIns="91440" bIns="45720" anchor="ctr" anchorCtr="0" upright="1">
                          <a:noAutofit/>
                        </wps:bodyPr>
                      </wps:wsp>
                      <wps:wsp>
                        <wps:cNvPr id="605" name="Text Box 5"/>
                        <wps:cNvSpPr txBox="1">
                          <a:spLocks noChangeArrowheads="1"/>
                        </wps:cNvSpPr>
                        <wps:spPr bwMode="auto">
                          <a:xfrm>
                            <a:off x="3419" y="0"/>
                            <a:ext cx="2158" cy="718"/>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7BC7FFAB" w14:textId="77777777" w:rsidR="00237A11" w:rsidRDefault="00237A11" w:rsidP="00AC3C16">
                              <w:pPr>
                                <w:jc w:val="center"/>
                                <w:rPr>
                                  <w:szCs w:val="18"/>
                                </w:rPr>
                              </w:pPr>
                              <w:r>
                                <w:rPr>
                                  <w:szCs w:val="18"/>
                                </w:rPr>
                                <w:t>Determine geometry requirement</w:t>
                              </w:r>
                            </w:p>
                          </w:txbxContent>
                        </wps:txbx>
                        <wps:bodyPr rot="0" vert="horz" wrap="square" lIns="91440" tIns="45720" rIns="91440" bIns="45720" anchor="ctr" anchorCtr="0">
                          <a:noAutofit/>
                        </wps:bodyPr>
                      </wps:wsp>
                      <wps:wsp>
                        <wps:cNvPr id="606" name="Text Box 6"/>
                        <wps:cNvSpPr txBox="1">
                          <a:spLocks noChangeArrowheads="1"/>
                        </wps:cNvSpPr>
                        <wps:spPr bwMode="auto">
                          <a:xfrm>
                            <a:off x="899" y="1259"/>
                            <a:ext cx="1794" cy="718"/>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498257A0" w14:textId="77777777" w:rsidR="00237A11" w:rsidRDefault="00237A11" w:rsidP="00AC3C16">
                              <w:pPr>
                                <w:jc w:val="center"/>
                                <w:rPr>
                                  <w:szCs w:val="18"/>
                                </w:rPr>
                              </w:pPr>
                              <w:r>
                                <w:rPr>
                                  <w:szCs w:val="18"/>
                                </w:rPr>
                                <w:t>Determine feature classes</w:t>
                              </w:r>
                            </w:p>
                          </w:txbxContent>
                        </wps:txbx>
                        <wps:bodyPr rot="0" vert="horz" wrap="square" lIns="91440" tIns="45720" rIns="91440" bIns="45720" anchor="ctr" anchorCtr="0">
                          <a:noAutofit/>
                        </wps:bodyPr>
                      </wps:wsp>
                      <wpg:grpSp>
                        <wpg:cNvPr id="607" name="Group 7"/>
                        <wpg:cNvGrpSpPr>
                          <a:grpSpLocks/>
                        </wpg:cNvGrpSpPr>
                        <wpg:grpSpPr bwMode="auto">
                          <a:xfrm>
                            <a:off x="3420" y="1080"/>
                            <a:ext cx="2159" cy="1078"/>
                            <a:chOff x="3420" y="1080"/>
                            <a:chExt cx="2159" cy="1078"/>
                          </a:xfrm>
                        </wpg:grpSpPr>
                        <wps:wsp>
                          <wps:cNvPr id="608" name="AutoShape 8"/>
                          <wps:cNvSpPr>
                            <a:spLocks noChangeArrowheads="1"/>
                          </wps:cNvSpPr>
                          <wps:spPr bwMode="auto">
                            <a:xfrm>
                              <a:off x="3420" y="1080"/>
                              <a:ext cx="2159" cy="1078"/>
                            </a:xfrm>
                            <a:prstGeom prst="diamond">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rot="0" vert="horz" wrap="none" lIns="91440" tIns="45720" rIns="91440" bIns="45720" anchor="ctr" anchorCtr="0" upright="1">
                            <a:noAutofit/>
                          </wps:bodyPr>
                        </wps:wsp>
                        <wps:wsp>
                          <wps:cNvPr id="609" name="Text Box 9"/>
                          <wps:cNvSpPr txBox="1">
                            <a:spLocks noChangeArrowheads="1"/>
                          </wps:cNvSpPr>
                          <wps:spPr bwMode="auto">
                            <a:xfrm>
                              <a:off x="3960" y="1349"/>
                              <a:ext cx="1079" cy="63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485EF7F2" w14:textId="77777777" w:rsidR="00237A11" w:rsidRDefault="00237A11" w:rsidP="00AC3C16">
                                <w:pPr>
                                  <w:jc w:val="center"/>
                                  <w:rPr>
                                    <w:szCs w:val="18"/>
                                  </w:rPr>
                                </w:pPr>
                                <w:r>
                                  <w:rPr>
                                    <w:szCs w:val="18"/>
                                  </w:rPr>
                                  <w:t>Vector or Coverage?</w:t>
                                </w:r>
                              </w:p>
                            </w:txbxContent>
                          </wps:txbx>
                          <wps:bodyPr rot="0" vert="horz" wrap="square" lIns="91440" tIns="45720" rIns="91440" bIns="45720" anchor="ctr" anchorCtr="0">
                            <a:noAutofit/>
                          </wps:bodyPr>
                        </wps:wsp>
                      </wpg:grpSp>
                      <wpg:grpSp>
                        <wpg:cNvPr id="610" name="Group 10"/>
                        <wpg:cNvGrpSpPr>
                          <a:grpSpLocks/>
                        </wpg:cNvGrpSpPr>
                        <wpg:grpSpPr bwMode="auto">
                          <a:xfrm>
                            <a:off x="719" y="2340"/>
                            <a:ext cx="2157" cy="1078"/>
                            <a:chOff x="719" y="2340"/>
                            <a:chExt cx="2157" cy="1078"/>
                          </a:xfrm>
                        </wpg:grpSpPr>
                        <wps:wsp>
                          <wps:cNvPr id="611" name="AutoShape 11"/>
                          <wps:cNvSpPr>
                            <a:spLocks noChangeArrowheads="1"/>
                          </wps:cNvSpPr>
                          <wps:spPr bwMode="auto">
                            <a:xfrm>
                              <a:off x="719" y="2340"/>
                              <a:ext cx="2157" cy="1078"/>
                            </a:xfrm>
                            <a:prstGeom prst="diamond">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rot="0" vert="horz" wrap="none" lIns="91440" tIns="45720" rIns="91440" bIns="45720" anchor="ctr" anchorCtr="0" upright="1">
                            <a:noAutofit/>
                          </wps:bodyPr>
                        </wps:wsp>
                        <wps:wsp>
                          <wps:cNvPr id="612" name="Text Box 12"/>
                          <wps:cNvSpPr txBox="1">
                            <a:spLocks noChangeArrowheads="1"/>
                          </wps:cNvSpPr>
                          <wps:spPr bwMode="auto">
                            <a:xfrm>
                              <a:off x="1137" y="2609"/>
                              <a:ext cx="1200" cy="63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0092FAC3" w14:textId="77777777" w:rsidR="00237A11" w:rsidRDefault="00237A11" w:rsidP="00AC3C16">
                                <w:pPr>
                                  <w:jc w:val="center"/>
                                  <w:rPr>
                                    <w:szCs w:val="18"/>
                                  </w:rPr>
                                </w:pPr>
                                <w:r>
                                  <w:rPr>
                                    <w:szCs w:val="18"/>
                                  </w:rPr>
                                  <w:t>Definitions exist?</w:t>
                                </w:r>
                              </w:p>
                            </w:txbxContent>
                          </wps:txbx>
                          <wps:bodyPr rot="0" vert="horz" wrap="square" lIns="91440" tIns="45720" rIns="91440" bIns="45720" anchor="ctr" anchorCtr="0">
                            <a:noAutofit/>
                          </wps:bodyPr>
                        </wps:wsp>
                      </wpg:grpSp>
                      <wps:wsp>
                        <wps:cNvPr id="613" name="Text Box 13"/>
                        <wps:cNvSpPr txBox="1">
                          <a:spLocks noChangeArrowheads="1"/>
                        </wps:cNvSpPr>
                        <wps:spPr bwMode="auto">
                          <a:xfrm>
                            <a:off x="899" y="3779"/>
                            <a:ext cx="1792" cy="718"/>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2BAD999F" w14:textId="77777777" w:rsidR="00237A11" w:rsidRDefault="00237A11" w:rsidP="00AC3C16">
                              <w:pPr>
                                <w:jc w:val="center"/>
                                <w:rPr>
                                  <w:szCs w:val="18"/>
                                </w:rPr>
                              </w:pPr>
                              <w:r>
                                <w:rPr>
                                  <w:szCs w:val="18"/>
                                </w:rPr>
                                <w:t>Determine attributes</w:t>
                              </w:r>
                            </w:p>
                          </w:txbxContent>
                        </wps:txbx>
                        <wps:bodyPr rot="0" vert="horz" wrap="square" lIns="91440" tIns="45720" rIns="91440" bIns="45720" anchor="ctr" anchorCtr="0">
                          <a:noAutofit/>
                        </wps:bodyPr>
                      </wps:wsp>
                      <wps:wsp>
                        <wps:cNvPr id="614" name="Text Box 14"/>
                        <wps:cNvSpPr txBox="1">
                          <a:spLocks noChangeArrowheads="1"/>
                        </wps:cNvSpPr>
                        <wps:spPr bwMode="auto">
                          <a:xfrm>
                            <a:off x="6839" y="8639"/>
                            <a:ext cx="1794" cy="718"/>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0354877B" w14:textId="77777777" w:rsidR="00237A11" w:rsidRDefault="00237A11" w:rsidP="00AC3C16">
                              <w:pPr>
                                <w:jc w:val="center"/>
                                <w:rPr>
                                  <w:szCs w:val="18"/>
                                </w:rPr>
                              </w:pPr>
                              <w:r>
                                <w:rPr>
                                  <w:szCs w:val="18"/>
                                </w:rPr>
                                <w:t>Coordinate Reference System</w:t>
                              </w:r>
                            </w:p>
                          </w:txbxContent>
                        </wps:txbx>
                        <wps:bodyPr rot="0" vert="horz" wrap="square" lIns="91440" tIns="45720" rIns="91440" bIns="45720" anchor="ctr" anchorCtr="0">
                          <a:noAutofit/>
                        </wps:bodyPr>
                      </wps:wsp>
                      <wps:wsp>
                        <wps:cNvPr id="615" name="Text Box 15"/>
                        <wps:cNvSpPr txBox="1">
                          <a:spLocks noChangeArrowheads="1"/>
                        </wps:cNvSpPr>
                        <wps:spPr bwMode="auto">
                          <a:xfrm>
                            <a:off x="6739" y="10077"/>
                            <a:ext cx="1894" cy="898"/>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543A9B43" w14:textId="77777777" w:rsidR="00237A11" w:rsidRDefault="00237A11" w:rsidP="00AC3C16">
                              <w:pPr>
                                <w:jc w:val="center"/>
                                <w:rPr>
                                  <w:sz w:val="16"/>
                                  <w:szCs w:val="16"/>
                                </w:rPr>
                              </w:pPr>
                              <w:r>
                                <w:rPr>
                                  <w:sz w:val="16"/>
                                  <w:szCs w:val="16"/>
                                </w:rPr>
                                <w:t>Product Specification Documentation</w:t>
                              </w:r>
                            </w:p>
                          </w:txbxContent>
                        </wps:txbx>
                        <wps:bodyPr rot="0" vert="horz" wrap="square" lIns="91440" tIns="45720" rIns="91440" bIns="45720" anchor="ctr" anchorCtr="0">
                          <a:noAutofit/>
                        </wps:bodyPr>
                      </wps:wsp>
                      <wps:wsp>
                        <wps:cNvPr id="616" name="Text Box 16"/>
                        <wps:cNvSpPr txBox="1">
                          <a:spLocks noChangeArrowheads="1"/>
                        </wps:cNvSpPr>
                        <wps:spPr bwMode="auto">
                          <a:xfrm>
                            <a:off x="6839" y="7198"/>
                            <a:ext cx="1794" cy="9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67D6CD88" w14:textId="77777777" w:rsidR="00237A11" w:rsidRDefault="00237A11" w:rsidP="00AC3C16">
                              <w:pPr>
                                <w:jc w:val="center"/>
                                <w:rPr>
                                  <w:sz w:val="16"/>
                                  <w:szCs w:val="16"/>
                                </w:rPr>
                              </w:pPr>
                              <w:r>
                                <w:rPr>
                                  <w:sz w:val="16"/>
                                  <w:szCs w:val="16"/>
                                </w:rPr>
                                <w:t>Content and structure of coverage</w:t>
                              </w:r>
                            </w:p>
                          </w:txbxContent>
                        </wps:txbx>
                        <wps:bodyPr rot="0" vert="horz" wrap="square" lIns="91440" tIns="45720" rIns="91440" bIns="45720" anchor="ctr" anchorCtr="0">
                          <a:noAutofit/>
                        </wps:bodyPr>
                      </wps:wsp>
                      <wps:wsp>
                        <wps:cNvPr id="617" name="Text Box 17"/>
                        <wps:cNvSpPr txBox="1">
                          <a:spLocks noChangeArrowheads="1"/>
                        </wps:cNvSpPr>
                        <wps:spPr bwMode="auto">
                          <a:xfrm>
                            <a:off x="4618" y="2339"/>
                            <a:ext cx="1438" cy="898"/>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764F1685" w14:textId="77777777" w:rsidR="00237A11" w:rsidRDefault="00237A11" w:rsidP="00AC3C16">
                              <w:pPr>
                                <w:jc w:val="center"/>
                                <w:rPr>
                                  <w:szCs w:val="18"/>
                                </w:rPr>
                              </w:pPr>
                              <w:r>
                                <w:rPr>
                                  <w:szCs w:val="18"/>
                                </w:rPr>
                                <w:t>Determine geometry types</w:t>
                              </w:r>
                            </w:p>
                          </w:txbxContent>
                        </wps:txbx>
                        <wps:bodyPr rot="0" vert="horz" wrap="square" lIns="91440" tIns="45720" rIns="91440" bIns="45720" anchor="ctr" anchorCtr="0">
                          <a:noAutofit/>
                        </wps:bodyPr>
                      </wps:wsp>
                      <wpg:grpSp>
                        <wpg:cNvPr id="618" name="Group 18"/>
                        <wpg:cNvGrpSpPr>
                          <a:grpSpLocks/>
                        </wpg:cNvGrpSpPr>
                        <wpg:grpSpPr bwMode="auto">
                          <a:xfrm>
                            <a:off x="4289" y="3600"/>
                            <a:ext cx="2158" cy="898"/>
                            <a:chOff x="4289" y="3600"/>
                            <a:chExt cx="2158" cy="898"/>
                          </a:xfrm>
                        </wpg:grpSpPr>
                        <wps:wsp>
                          <wps:cNvPr id="619" name="AutoShape 19"/>
                          <wps:cNvSpPr>
                            <a:spLocks noChangeArrowheads="1"/>
                          </wps:cNvSpPr>
                          <wps:spPr bwMode="auto">
                            <a:xfrm>
                              <a:off x="4289" y="3600"/>
                              <a:ext cx="2158" cy="898"/>
                            </a:xfrm>
                            <a:prstGeom prst="diamond">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rot="0" vert="horz" wrap="none" lIns="91440" tIns="45720" rIns="91440" bIns="45720" anchor="ctr" anchorCtr="0" upright="1">
                            <a:noAutofit/>
                          </wps:bodyPr>
                        </wps:wsp>
                        <wps:wsp>
                          <wps:cNvPr id="620" name="Text Box 20"/>
                          <wps:cNvSpPr txBox="1">
                            <a:spLocks noChangeArrowheads="1"/>
                          </wps:cNvSpPr>
                          <wps:spPr bwMode="auto">
                            <a:xfrm>
                              <a:off x="4828" y="3684"/>
                              <a:ext cx="1079" cy="58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08D8D20D" w14:textId="77777777" w:rsidR="00237A11" w:rsidRDefault="00237A11" w:rsidP="00AC3C16">
                                <w:pPr>
                                  <w:jc w:val="center"/>
                                  <w:rPr>
                                    <w:szCs w:val="18"/>
                                  </w:rPr>
                                </w:pPr>
                                <w:r>
                                  <w:rPr>
                                    <w:szCs w:val="18"/>
                                  </w:rPr>
                                  <w:t>Types exist?</w:t>
                                </w:r>
                              </w:p>
                            </w:txbxContent>
                          </wps:txbx>
                          <wps:bodyPr rot="0" vert="horz" wrap="square" lIns="91440" tIns="45720" rIns="91440" bIns="45720" anchor="ctr" anchorCtr="0">
                            <a:noAutofit/>
                          </wps:bodyPr>
                        </wps:wsp>
                      </wpg:grpSp>
                      <wpg:grpSp>
                        <wpg:cNvPr id="621" name="Group 21"/>
                        <wpg:cNvGrpSpPr>
                          <a:grpSpLocks/>
                        </wpg:cNvGrpSpPr>
                        <wpg:grpSpPr bwMode="auto">
                          <a:xfrm>
                            <a:off x="719" y="4860"/>
                            <a:ext cx="2157" cy="1078"/>
                            <a:chOff x="719" y="4860"/>
                            <a:chExt cx="2157" cy="1078"/>
                          </a:xfrm>
                        </wpg:grpSpPr>
                        <wps:wsp>
                          <wps:cNvPr id="622" name="AutoShape 22"/>
                          <wps:cNvSpPr>
                            <a:spLocks noChangeArrowheads="1"/>
                          </wps:cNvSpPr>
                          <wps:spPr bwMode="auto">
                            <a:xfrm>
                              <a:off x="719" y="4860"/>
                              <a:ext cx="2157" cy="1078"/>
                            </a:xfrm>
                            <a:prstGeom prst="diamond">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rot="0" vert="horz" wrap="none" lIns="91440" tIns="45720" rIns="91440" bIns="45720" anchor="ctr" anchorCtr="0" upright="1">
                            <a:noAutofit/>
                          </wps:bodyPr>
                        </wps:wsp>
                        <wps:wsp>
                          <wps:cNvPr id="623" name="Text Box 23"/>
                          <wps:cNvSpPr txBox="1">
                            <a:spLocks noChangeArrowheads="1"/>
                          </wps:cNvSpPr>
                          <wps:spPr bwMode="auto">
                            <a:xfrm>
                              <a:off x="1039" y="5129"/>
                              <a:ext cx="1298" cy="63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51CCE99E" w14:textId="77777777" w:rsidR="00237A11" w:rsidRDefault="00237A11" w:rsidP="00AC3C16">
                                <w:pPr>
                                  <w:jc w:val="center"/>
                                  <w:rPr>
                                    <w:szCs w:val="18"/>
                                  </w:rPr>
                                </w:pPr>
                                <w:r>
                                  <w:rPr>
                                    <w:szCs w:val="18"/>
                                  </w:rPr>
                                  <w:t>Definitions exist?</w:t>
                                </w:r>
                              </w:p>
                            </w:txbxContent>
                          </wps:txbx>
                          <wps:bodyPr rot="0" vert="horz" wrap="square" lIns="91440" tIns="45720" rIns="91440" bIns="45720" anchor="ctr" anchorCtr="0">
                            <a:noAutofit/>
                          </wps:bodyPr>
                        </wps:wsp>
                      </wpg:grpSp>
                      <wpg:grpSp>
                        <wpg:cNvPr id="624" name="Group 24"/>
                        <wpg:cNvGrpSpPr>
                          <a:grpSpLocks/>
                        </wpg:cNvGrpSpPr>
                        <wpg:grpSpPr bwMode="auto">
                          <a:xfrm>
                            <a:off x="719" y="7380"/>
                            <a:ext cx="2157" cy="1078"/>
                            <a:chOff x="719" y="7380"/>
                            <a:chExt cx="2157" cy="1078"/>
                          </a:xfrm>
                        </wpg:grpSpPr>
                        <wps:wsp>
                          <wps:cNvPr id="625" name="AutoShape 25"/>
                          <wps:cNvSpPr>
                            <a:spLocks noChangeArrowheads="1"/>
                          </wps:cNvSpPr>
                          <wps:spPr bwMode="auto">
                            <a:xfrm>
                              <a:off x="719" y="7380"/>
                              <a:ext cx="2157" cy="1078"/>
                            </a:xfrm>
                            <a:prstGeom prst="diamond">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rot="0" vert="horz" wrap="none" lIns="91440" tIns="45720" rIns="91440" bIns="45720" anchor="ctr" anchorCtr="0" upright="1">
                            <a:noAutofit/>
                          </wps:bodyPr>
                        </wps:wsp>
                        <wps:wsp>
                          <wps:cNvPr id="626" name="Text Box 26"/>
                          <wps:cNvSpPr txBox="1">
                            <a:spLocks noChangeArrowheads="1"/>
                          </wps:cNvSpPr>
                          <wps:spPr bwMode="auto">
                            <a:xfrm>
                              <a:off x="1039" y="7647"/>
                              <a:ext cx="1298" cy="65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3DBA0CDF" w14:textId="77777777" w:rsidR="00237A11" w:rsidRDefault="00237A11" w:rsidP="00AC3C16">
                                <w:pPr>
                                  <w:jc w:val="center"/>
                                  <w:rPr>
                                    <w:szCs w:val="18"/>
                                  </w:rPr>
                                </w:pPr>
                                <w:r>
                                  <w:rPr>
                                    <w:szCs w:val="18"/>
                                  </w:rPr>
                                  <w:t>Definitions exist?</w:t>
                                </w:r>
                              </w:p>
                            </w:txbxContent>
                          </wps:txbx>
                          <wps:bodyPr rot="0" vert="horz" wrap="square" lIns="91440" tIns="45720" rIns="91440" bIns="45720" anchor="ctr" anchorCtr="0">
                            <a:noAutofit/>
                          </wps:bodyPr>
                        </wps:wsp>
                      </wpg:grpSp>
                      <wps:wsp>
                        <wps:cNvPr id="627" name="Text Box 27"/>
                        <wps:cNvSpPr txBox="1">
                          <a:spLocks noChangeArrowheads="1"/>
                        </wps:cNvSpPr>
                        <wps:spPr bwMode="auto">
                          <a:xfrm>
                            <a:off x="899" y="6299"/>
                            <a:ext cx="1792" cy="718"/>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1FCCD3D1" w14:textId="77777777" w:rsidR="00237A11" w:rsidRDefault="00237A11" w:rsidP="00AC3C16">
                              <w:pPr>
                                <w:jc w:val="center"/>
                                <w:rPr>
                                  <w:szCs w:val="18"/>
                                </w:rPr>
                              </w:pPr>
                              <w:r>
                                <w:rPr>
                                  <w:szCs w:val="18"/>
                                </w:rPr>
                                <w:t>Determine enumerants</w:t>
                              </w:r>
                            </w:p>
                          </w:txbxContent>
                        </wps:txbx>
                        <wps:bodyPr rot="0" vert="horz" wrap="square" lIns="91440" tIns="45720" rIns="91440" bIns="45720" anchor="ctr" anchorCtr="0">
                          <a:noAutofit/>
                        </wps:bodyPr>
                      </wps:wsp>
                      <wps:wsp>
                        <wps:cNvPr id="628" name="Text Box 28"/>
                        <wps:cNvSpPr txBox="1">
                          <a:spLocks noChangeArrowheads="1"/>
                        </wps:cNvSpPr>
                        <wps:spPr bwMode="auto">
                          <a:xfrm>
                            <a:off x="899" y="8819"/>
                            <a:ext cx="1792" cy="718"/>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22229E0E" w14:textId="77777777" w:rsidR="00237A11" w:rsidRDefault="00237A11" w:rsidP="00AC3C16">
                              <w:pPr>
                                <w:jc w:val="center"/>
                                <w:rPr>
                                  <w:szCs w:val="18"/>
                                </w:rPr>
                              </w:pPr>
                              <w:r>
                                <w:rPr>
                                  <w:szCs w:val="18"/>
                                </w:rPr>
                                <w:t>Bind features and attributes</w:t>
                              </w:r>
                            </w:p>
                          </w:txbxContent>
                        </wps:txbx>
                        <wps:bodyPr rot="0" vert="horz" wrap="square" lIns="91440" tIns="45720" rIns="91440" bIns="45720" anchor="ctr" anchorCtr="0">
                          <a:noAutofit/>
                        </wps:bodyPr>
                      </wps:wsp>
                      <wps:wsp>
                        <wps:cNvPr id="629" name="Line 29"/>
                        <wps:cNvCnPr/>
                        <wps:spPr bwMode="auto">
                          <a:xfrm flipH="1">
                            <a:off x="2699" y="1620"/>
                            <a:ext cx="718" cy="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30" name="Line 30"/>
                        <wps:cNvCnPr/>
                        <wps:spPr bwMode="auto">
                          <a:xfrm>
                            <a:off x="1799" y="1980"/>
                            <a:ext cx="0" cy="358"/>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31" name="Line 31"/>
                        <wps:cNvCnPr/>
                        <wps:spPr bwMode="auto">
                          <a:xfrm>
                            <a:off x="1799" y="3420"/>
                            <a:ext cx="0" cy="358"/>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32" name="Line 32"/>
                        <wps:cNvCnPr/>
                        <wps:spPr bwMode="auto">
                          <a:xfrm>
                            <a:off x="4499" y="720"/>
                            <a:ext cx="0" cy="358"/>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33" name="Line 33"/>
                        <wps:cNvCnPr/>
                        <wps:spPr bwMode="auto">
                          <a:xfrm>
                            <a:off x="1799" y="4500"/>
                            <a:ext cx="0" cy="358"/>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34" name="Line 34"/>
                        <wps:cNvCnPr/>
                        <wps:spPr bwMode="auto">
                          <a:xfrm>
                            <a:off x="1799" y="5940"/>
                            <a:ext cx="0" cy="358"/>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35" name="Line 35"/>
                        <wps:cNvCnPr/>
                        <wps:spPr bwMode="auto">
                          <a:xfrm>
                            <a:off x="1799" y="7020"/>
                            <a:ext cx="0" cy="358"/>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36" name="Line 36"/>
                        <wps:cNvCnPr/>
                        <wps:spPr bwMode="auto">
                          <a:xfrm>
                            <a:off x="1799" y="8460"/>
                            <a:ext cx="0" cy="358"/>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37" name="Freeform 37"/>
                        <wps:cNvSpPr>
                          <a:spLocks/>
                        </wps:cNvSpPr>
                        <wps:spPr bwMode="auto">
                          <a:xfrm>
                            <a:off x="149" y="2880"/>
                            <a:ext cx="569" cy="7393"/>
                          </a:xfrm>
                          <a:custGeom>
                            <a:avLst/>
                            <a:gdLst>
                              <a:gd name="T0" fmla="*/ 571 w 571"/>
                              <a:gd name="T1" fmla="*/ 0 h 7395"/>
                              <a:gd name="T2" fmla="*/ 31 w 571"/>
                              <a:gd name="T3" fmla="*/ 0 h 7395"/>
                              <a:gd name="T4" fmla="*/ 0 w 571"/>
                              <a:gd name="T5" fmla="*/ 7395 h 7395"/>
                            </a:gdLst>
                            <a:ahLst/>
                            <a:cxnLst>
                              <a:cxn ang="0">
                                <a:pos x="T0" y="T1"/>
                              </a:cxn>
                              <a:cxn ang="0">
                                <a:pos x="T2" y="T3"/>
                              </a:cxn>
                              <a:cxn ang="0">
                                <a:pos x="T4" y="T5"/>
                              </a:cxn>
                            </a:cxnLst>
                            <a:rect l="0" t="0" r="r" b="b"/>
                            <a:pathLst>
                              <a:path w="571" h="7395">
                                <a:moveTo>
                                  <a:pt x="571" y="0"/>
                                </a:moveTo>
                                <a:lnTo>
                                  <a:pt x="31" y="0"/>
                                </a:lnTo>
                                <a:lnTo>
                                  <a:pt x="0" y="7395"/>
                                </a:lnTo>
                              </a:path>
                            </a:pathLst>
                          </a:custGeom>
                          <a:noFill/>
                          <a:ln w="9360">
                            <a:solidFill>
                              <a:srgbClr val="000000"/>
                            </a:solidFill>
                            <a:round/>
                            <a:headEnd/>
                            <a:tailEnd type="triangl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rot="0" vert="horz" wrap="none" lIns="91440" tIns="45720" rIns="91440" bIns="45720" anchor="ctr" anchorCtr="0" upright="1">
                          <a:noAutofit/>
                        </wps:bodyPr>
                      </wps:wsp>
                      <wps:wsp>
                        <wps:cNvPr id="638" name="Line 38"/>
                        <wps:cNvCnPr/>
                        <wps:spPr bwMode="auto">
                          <a:xfrm flipH="1">
                            <a:off x="180" y="7920"/>
                            <a:ext cx="537"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39" name="Line 39"/>
                        <wps:cNvCnPr/>
                        <wps:spPr bwMode="auto">
                          <a:xfrm flipH="1">
                            <a:off x="179" y="5400"/>
                            <a:ext cx="536"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40" name="Text Box 40"/>
                        <wps:cNvSpPr txBox="1">
                          <a:spLocks noChangeArrowheads="1"/>
                        </wps:cNvSpPr>
                        <wps:spPr bwMode="auto">
                          <a:xfrm>
                            <a:off x="0" y="10259"/>
                            <a:ext cx="1979" cy="1078"/>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60CF4246" w14:textId="77777777" w:rsidR="00237A11" w:rsidRDefault="00237A11" w:rsidP="00AC3C16">
                              <w:pPr>
                                <w:jc w:val="center"/>
                                <w:rPr>
                                  <w:szCs w:val="18"/>
                                </w:rPr>
                              </w:pPr>
                              <w:r>
                                <w:rPr>
                                  <w:szCs w:val="18"/>
                                </w:rPr>
                                <w:t xml:space="preserve">Register definitions in the GI Registry </w:t>
                              </w:r>
                            </w:p>
                            <w:p w14:paraId="0A2E685A" w14:textId="77777777" w:rsidR="00237A11" w:rsidRDefault="00237A11" w:rsidP="00AC3C16">
                              <w:pPr>
                                <w:jc w:val="center"/>
                                <w:rPr>
                                  <w:szCs w:val="18"/>
                                </w:rPr>
                              </w:pPr>
                              <w:r>
                                <w:rPr>
                                  <w:szCs w:val="18"/>
                                </w:rPr>
                                <w:t>See section 6</w:t>
                              </w:r>
                            </w:p>
                          </w:txbxContent>
                        </wps:txbx>
                        <wps:bodyPr rot="0" vert="horz" wrap="square" lIns="91440" tIns="45720" rIns="91440" bIns="45720" anchor="ctr" anchorCtr="0">
                          <a:noAutofit/>
                        </wps:bodyPr>
                      </wps:wsp>
                      <wps:wsp>
                        <wps:cNvPr id="641" name="Freeform 41"/>
                        <wps:cNvSpPr>
                          <a:spLocks/>
                        </wps:cNvSpPr>
                        <wps:spPr bwMode="auto">
                          <a:xfrm>
                            <a:off x="2700" y="2700"/>
                            <a:ext cx="1918" cy="6478"/>
                          </a:xfrm>
                          <a:custGeom>
                            <a:avLst/>
                            <a:gdLst>
                              <a:gd name="T0" fmla="*/ 0 w 1980"/>
                              <a:gd name="T1" fmla="*/ 6120 h 6120"/>
                              <a:gd name="T2" fmla="*/ 1110 w 1980"/>
                              <a:gd name="T3" fmla="*/ 6120 h 6120"/>
                              <a:gd name="T4" fmla="*/ 1110 w 1980"/>
                              <a:gd name="T5" fmla="*/ 0 h 6120"/>
                              <a:gd name="T6" fmla="*/ 1980 w 1980"/>
                              <a:gd name="T7" fmla="*/ 0 h 6120"/>
                            </a:gdLst>
                            <a:ahLst/>
                            <a:cxnLst>
                              <a:cxn ang="0">
                                <a:pos x="T0" y="T1"/>
                              </a:cxn>
                              <a:cxn ang="0">
                                <a:pos x="T2" y="T3"/>
                              </a:cxn>
                              <a:cxn ang="0">
                                <a:pos x="T4" y="T5"/>
                              </a:cxn>
                              <a:cxn ang="0">
                                <a:pos x="T6" y="T7"/>
                              </a:cxn>
                            </a:cxnLst>
                            <a:rect l="0" t="0" r="r" b="b"/>
                            <a:pathLst>
                              <a:path w="1980" h="6120">
                                <a:moveTo>
                                  <a:pt x="0" y="6120"/>
                                </a:moveTo>
                                <a:lnTo>
                                  <a:pt x="1110" y="6120"/>
                                </a:lnTo>
                                <a:lnTo>
                                  <a:pt x="1110" y="0"/>
                                </a:lnTo>
                                <a:lnTo>
                                  <a:pt x="1980" y="0"/>
                                </a:lnTo>
                              </a:path>
                            </a:pathLst>
                          </a:custGeom>
                          <a:noFill/>
                          <a:ln w="9360">
                            <a:solidFill>
                              <a:srgbClr val="000000"/>
                            </a:solidFill>
                            <a:round/>
                            <a:headEnd/>
                            <a:tailEnd type="triangl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rot="0" vert="horz" wrap="none" lIns="91440" tIns="45720" rIns="91440" bIns="45720" anchor="ctr" anchorCtr="0" upright="1">
                          <a:noAutofit/>
                        </wps:bodyPr>
                      </wps:wsp>
                      <wps:wsp>
                        <wps:cNvPr id="642" name="Line 42"/>
                        <wps:cNvCnPr/>
                        <wps:spPr bwMode="auto">
                          <a:xfrm>
                            <a:off x="5390" y="3240"/>
                            <a:ext cx="0" cy="358"/>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43" name="Text Box 43"/>
                        <wps:cNvSpPr txBox="1">
                          <a:spLocks noChangeArrowheads="1"/>
                        </wps:cNvSpPr>
                        <wps:spPr bwMode="auto">
                          <a:xfrm>
                            <a:off x="4729" y="6299"/>
                            <a:ext cx="1437" cy="898"/>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2E64B360" w14:textId="77777777" w:rsidR="00237A11" w:rsidRDefault="00237A11" w:rsidP="00AC3C16">
                              <w:pPr>
                                <w:jc w:val="center"/>
                                <w:rPr>
                                  <w:szCs w:val="18"/>
                                </w:rPr>
                              </w:pPr>
                              <w:r>
                                <w:rPr>
                                  <w:szCs w:val="18"/>
                                </w:rPr>
                                <w:t>Create application schema</w:t>
                              </w:r>
                            </w:p>
                          </w:txbxContent>
                        </wps:txbx>
                        <wps:bodyPr rot="0" vert="horz" wrap="square" lIns="91440" tIns="45720" rIns="91440" bIns="45720" anchor="ctr" anchorCtr="0">
                          <a:noAutofit/>
                        </wps:bodyPr>
                      </wps:wsp>
                      <wps:wsp>
                        <wps:cNvPr id="644" name="Text Box 44"/>
                        <wps:cNvSpPr txBox="1">
                          <a:spLocks noChangeArrowheads="1"/>
                        </wps:cNvSpPr>
                        <wps:spPr bwMode="auto">
                          <a:xfrm>
                            <a:off x="4729" y="4859"/>
                            <a:ext cx="1437" cy="898"/>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4F7A88AE" w14:textId="77777777" w:rsidR="00237A11" w:rsidRDefault="00237A11" w:rsidP="00AC3C16">
                              <w:pPr>
                                <w:jc w:val="center"/>
                                <w:rPr>
                                  <w:szCs w:val="18"/>
                                </w:rPr>
                              </w:pPr>
                              <w:r>
                                <w:rPr>
                                  <w:szCs w:val="18"/>
                                </w:rPr>
                                <w:t>Apply to TSMAD for Addition</w:t>
                              </w:r>
                            </w:p>
                          </w:txbxContent>
                        </wps:txbx>
                        <wps:bodyPr rot="0" vert="horz" wrap="square" lIns="91440" tIns="45720" rIns="91440" bIns="45720" anchor="ctr" anchorCtr="0">
                          <a:noAutofit/>
                        </wps:bodyPr>
                      </wps:wsp>
                      <wps:wsp>
                        <wps:cNvPr id="645" name="Line 45"/>
                        <wps:cNvCnPr/>
                        <wps:spPr bwMode="auto">
                          <a:xfrm>
                            <a:off x="5390" y="4500"/>
                            <a:ext cx="0" cy="358"/>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46" name="Line 46"/>
                        <wps:cNvCnPr/>
                        <wps:spPr bwMode="auto">
                          <a:xfrm>
                            <a:off x="5390" y="5760"/>
                            <a:ext cx="0" cy="538"/>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47" name="Freeform 47"/>
                        <wps:cNvSpPr>
                          <a:spLocks/>
                        </wps:cNvSpPr>
                        <wps:spPr bwMode="auto">
                          <a:xfrm>
                            <a:off x="6170" y="4052"/>
                            <a:ext cx="486" cy="2651"/>
                          </a:xfrm>
                          <a:custGeom>
                            <a:avLst/>
                            <a:gdLst>
                              <a:gd name="T0" fmla="*/ 261 w 488"/>
                              <a:gd name="T1" fmla="*/ 0 h 2653"/>
                              <a:gd name="T2" fmla="*/ 465 w 488"/>
                              <a:gd name="T3" fmla="*/ 11 h 2653"/>
                              <a:gd name="T4" fmla="*/ 488 w 488"/>
                              <a:gd name="T5" fmla="*/ 2653 h 2653"/>
                              <a:gd name="T6" fmla="*/ 0 w 488"/>
                              <a:gd name="T7" fmla="*/ 2653 h 2653"/>
                            </a:gdLst>
                            <a:ahLst/>
                            <a:cxnLst>
                              <a:cxn ang="0">
                                <a:pos x="T0" y="T1"/>
                              </a:cxn>
                              <a:cxn ang="0">
                                <a:pos x="T2" y="T3"/>
                              </a:cxn>
                              <a:cxn ang="0">
                                <a:pos x="T4" y="T5"/>
                              </a:cxn>
                              <a:cxn ang="0">
                                <a:pos x="T6" y="T7"/>
                              </a:cxn>
                            </a:cxnLst>
                            <a:rect l="0" t="0" r="r" b="b"/>
                            <a:pathLst>
                              <a:path w="488" h="2653">
                                <a:moveTo>
                                  <a:pt x="261" y="0"/>
                                </a:moveTo>
                                <a:lnTo>
                                  <a:pt x="465" y="11"/>
                                </a:lnTo>
                                <a:lnTo>
                                  <a:pt x="488" y="2653"/>
                                </a:lnTo>
                                <a:lnTo>
                                  <a:pt x="0" y="2653"/>
                                </a:lnTo>
                              </a:path>
                            </a:pathLst>
                          </a:custGeom>
                          <a:noFill/>
                          <a:ln w="9360">
                            <a:solidFill>
                              <a:srgbClr val="000000"/>
                            </a:solidFill>
                            <a:round/>
                            <a:headEnd/>
                            <a:tailEnd type="triangl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rot="0" vert="horz" wrap="none" lIns="91440" tIns="45720" rIns="91440" bIns="45720" anchor="ctr" anchorCtr="0" upright="1">
                          <a:noAutofit/>
                        </wps:bodyPr>
                      </wps:wsp>
                      <wps:wsp>
                        <wps:cNvPr id="649" name="Freeform 49"/>
                        <wps:cNvSpPr>
                          <a:spLocks/>
                        </wps:cNvSpPr>
                        <wps:spPr bwMode="auto">
                          <a:xfrm>
                            <a:off x="5760" y="7197"/>
                            <a:ext cx="1078" cy="1800"/>
                          </a:xfrm>
                          <a:custGeom>
                            <a:avLst/>
                            <a:gdLst>
                              <a:gd name="T0" fmla="*/ 15 w 1455"/>
                              <a:gd name="T1" fmla="*/ 0 h 1620"/>
                              <a:gd name="T2" fmla="*/ 0 w 1455"/>
                              <a:gd name="T3" fmla="*/ 1620 h 1620"/>
                              <a:gd name="T4" fmla="*/ 1455 w 1455"/>
                              <a:gd name="T5" fmla="*/ 1620 h 1620"/>
                            </a:gdLst>
                            <a:ahLst/>
                            <a:cxnLst>
                              <a:cxn ang="0">
                                <a:pos x="T0" y="T1"/>
                              </a:cxn>
                              <a:cxn ang="0">
                                <a:pos x="T2" y="T3"/>
                              </a:cxn>
                              <a:cxn ang="0">
                                <a:pos x="T4" y="T5"/>
                              </a:cxn>
                            </a:cxnLst>
                            <a:rect l="0" t="0" r="r" b="b"/>
                            <a:pathLst>
                              <a:path w="1455" h="1620">
                                <a:moveTo>
                                  <a:pt x="15" y="0"/>
                                </a:moveTo>
                                <a:lnTo>
                                  <a:pt x="0" y="1620"/>
                                </a:lnTo>
                                <a:lnTo>
                                  <a:pt x="1455" y="1620"/>
                                </a:lnTo>
                              </a:path>
                            </a:pathLst>
                          </a:custGeom>
                          <a:noFill/>
                          <a:ln w="9360">
                            <a:solidFill>
                              <a:srgbClr val="000000"/>
                            </a:solidFill>
                            <a:round/>
                            <a:headEnd/>
                            <a:tailEnd type="triangl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rot="0" vert="horz" wrap="none" lIns="91440" tIns="45720" rIns="91440" bIns="45720" anchor="ctr" anchorCtr="0" upright="1">
                          <a:noAutofit/>
                        </wps:bodyPr>
                      </wps:wsp>
                      <wps:wsp>
                        <wps:cNvPr id="650" name="Line 50"/>
                        <wps:cNvCnPr/>
                        <wps:spPr bwMode="auto">
                          <a:xfrm>
                            <a:off x="7739" y="7920"/>
                            <a:ext cx="0" cy="718"/>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51" name="Freeform 51"/>
                        <wps:cNvSpPr>
                          <a:spLocks/>
                        </wps:cNvSpPr>
                        <wps:spPr bwMode="auto">
                          <a:xfrm>
                            <a:off x="5579" y="1620"/>
                            <a:ext cx="2068" cy="5564"/>
                          </a:xfrm>
                          <a:custGeom>
                            <a:avLst/>
                            <a:gdLst>
                              <a:gd name="T0" fmla="*/ 0 w 2070"/>
                              <a:gd name="T1" fmla="*/ 0 h 5565"/>
                              <a:gd name="T2" fmla="*/ 2025 w 2070"/>
                              <a:gd name="T3" fmla="*/ 0 h 5565"/>
                              <a:gd name="T4" fmla="*/ 2070 w 2070"/>
                              <a:gd name="T5" fmla="*/ 5565 h 5565"/>
                            </a:gdLst>
                            <a:ahLst/>
                            <a:cxnLst>
                              <a:cxn ang="0">
                                <a:pos x="T0" y="T1"/>
                              </a:cxn>
                              <a:cxn ang="0">
                                <a:pos x="T2" y="T3"/>
                              </a:cxn>
                              <a:cxn ang="0">
                                <a:pos x="T4" y="T5"/>
                              </a:cxn>
                            </a:cxnLst>
                            <a:rect l="0" t="0" r="r" b="b"/>
                            <a:pathLst>
                              <a:path w="2070" h="5565">
                                <a:moveTo>
                                  <a:pt x="0" y="0"/>
                                </a:moveTo>
                                <a:lnTo>
                                  <a:pt x="2025" y="0"/>
                                </a:lnTo>
                                <a:lnTo>
                                  <a:pt x="2070" y="5565"/>
                                </a:lnTo>
                              </a:path>
                            </a:pathLst>
                          </a:custGeom>
                          <a:noFill/>
                          <a:ln w="9360">
                            <a:solidFill>
                              <a:srgbClr val="000000"/>
                            </a:solidFill>
                            <a:round/>
                            <a:headEnd/>
                            <a:tailEnd type="triangl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rot="0" vert="horz" wrap="none" lIns="91440" tIns="45720" rIns="91440" bIns="45720" anchor="ctr" anchorCtr="0" upright="1">
                          <a:noAutofit/>
                        </wps:bodyPr>
                      </wps:wsp>
                      <wps:wsp>
                        <wps:cNvPr id="652" name="Text Box 52"/>
                        <wps:cNvSpPr txBox="1">
                          <a:spLocks noChangeArrowheads="1"/>
                        </wps:cNvSpPr>
                        <wps:spPr bwMode="auto">
                          <a:xfrm>
                            <a:off x="3299" y="12419"/>
                            <a:ext cx="2098" cy="898"/>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1631378F" w14:textId="77777777" w:rsidR="00237A11" w:rsidRDefault="00237A11" w:rsidP="00AC3C16">
                              <w:pPr>
                                <w:jc w:val="center"/>
                              </w:pPr>
                            </w:p>
                            <w:p w14:paraId="792D2F61" w14:textId="77777777" w:rsidR="00237A11" w:rsidRDefault="00237A11" w:rsidP="00AC3C16">
                              <w:pPr>
                                <w:jc w:val="center"/>
                                <w:rPr>
                                  <w:sz w:val="24"/>
                                </w:rPr>
                              </w:pPr>
                              <w:r>
                                <w:rPr>
                                  <w:sz w:val="24"/>
                                </w:rPr>
                                <w:t>Dataset</w:t>
                              </w:r>
                            </w:p>
                          </w:txbxContent>
                        </wps:txbx>
                        <wps:bodyPr rot="0" vert="horz" wrap="square" lIns="91440" tIns="45720" rIns="91440" bIns="45720" anchor="ctr" anchorCtr="0">
                          <a:noAutofit/>
                        </wps:bodyPr>
                      </wps:wsp>
                      <wps:wsp>
                        <wps:cNvPr id="653" name="Text Box 53"/>
                        <wps:cNvSpPr txBox="1">
                          <a:spLocks noChangeArrowheads="1"/>
                        </wps:cNvSpPr>
                        <wps:spPr bwMode="auto">
                          <a:xfrm>
                            <a:off x="3238" y="10259"/>
                            <a:ext cx="1438" cy="718"/>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1A25FDDF" w14:textId="77777777" w:rsidR="00237A11" w:rsidRDefault="00237A11" w:rsidP="00AC3C16">
                              <w:pPr>
                                <w:jc w:val="center"/>
                                <w:rPr>
                                  <w:szCs w:val="18"/>
                                </w:rPr>
                              </w:pPr>
                              <w:r>
                                <w:rPr>
                                  <w:szCs w:val="18"/>
                                </w:rPr>
                                <w:t>Feature Catalogue</w:t>
                              </w:r>
                            </w:p>
                          </w:txbxContent>
                        </wps:txbx>
                        <wps:bodyPr rot="0" vert="horz" wrap="square" lIns="91440" tIns="45720" rIns="91440" bIns="45720" anchor="ctr" anchorCtr="0">
                          <a:noAutofit/>
                        </wps:bodyPr>
                      </wps:wsp>
                      <wps:wsp>
                        <wps:cNvPr id="654" name="Text Box 54"/>
                        <wps:cNvSpPr txBox="1">
                          <a:spLocks noChangeArrowheads="1"/>
                        </wps:cNvSpPr>
                        <wps:spPr bwMode="auto">
                          <a:xfrm>
                            <a:off x="5040" y="10259"/>
                            <a:ext cx="1437" cy="718"/>
                          </a:xfrm>
                          <a:prstGeom prst="rect">
                            <a:avLst/>
                          </a:prstGeom>
                          <a:solidFill>
                            <a:srgbClr val="FFFFFF"/>
                          </a:solidFill>
                          <a:ln w="9360">
                            <a:solidFill>
                              <a:srgbClr val="000000"/>
                            </a:solidFill>
                            <a:prstDash val="dash"/>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2BF3A0EF" w14:textId="77777777" w:rsidR="00237A11" w:rsidRDefault="00237A11" w:rsidP="00AC3C16">
                              <w:pPr>
                                <w:jc w:val="center"/>
                                <w:rPr>
                                  <w:szCs w:val="18"/>
                                </w:rPr>
                              </w:pPr>
                              <w:r>
                                <w:rPr>
                                  <w:szCs w:val="18"/>
                                </w:rPr>
                                <w:t>Portrayal Catalogue</w:t>
                              </w:r>
                            </w:p>
                          </w:txbxContent>
                        </wps:txbx>
                        <wps:bodyPr rot="0" vert="horz" wrap="square" lIns="91440" tIns="45720" rIns="91440" bIns="45720" anchor="ctr" anchorCtr="0">
                          <a:noAutofit/>
                        </wps:bodyPr>
                      </wps:wsp>
                      <wps:wsp>
                        <wps:cNvPr id="655" name="Line 55"/>
                        <wps:cNvCnPr/>
                        <wps:spPr bwMode="auto">
                          <a:xfrm>
                            <a:off x="7739" y="9360"/>
                            <a:ext cx="0" cy="718"/>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56" name="Text Box 56"/>
                        <wps:cNvSpPr txBox="1">
                          <a:spLocks noChangeArrowheads="1"/>
                        </wps:cNvSpPr>
                        <wps:spPr bwMode="auto">
                          <a:xfrm>
                            <a:off x="5578" y="1799"/>
                            <a:ext cx="1078" cy="358"/>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73171D55" w14:textId="77777777" w:rsidR="00237A11" w:rsidRDefault="00237A11" w:rsidP="00AC3C16">
                              <w:pPr>
                                <w:jc w:val="center"/>
                                <w:rPr>
                                  <w:szCs w:val="18"/>
                                </w:rPr>
                              </w:pPr>
                              <w:r>
                                <w:rPr>
                                  <w:szCs w:val="18"/>
                                </w:rPr>
                                <w:t>Coverage</w:t>
                              </w:r>
                            </w:p>
                          </w:txbxContent>
                        </wps:txbx>
                        <wps:bodyPr rot="0" vert="horz" wrap="square" lIns="0" tIns="0" rIns="0" bIns="0" anchor="ctr" anchorCtr="0">
                          <a:noAutofit/>
                        </wps:bodyPr>
                      </wps:wsp>
                      <wps:wsp>
                        <wps:cNvPr id="657" name="Text Box 57"/>
                        <wps:cNvSpPr txBox="1">
                          <a:spLocks noChangeArrowheads="1"/>
                        </wps:cNvSpPr>
                        <wps:spPr bwMode="auto">
                          <a:xfrm>
                            <a:off x="2878" y="1799"/>
                            <a:ext cx="718" cy="358"/>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572E7821" w14:textId="77777777" w:rsidR="00237A11" w:rsidRDefault="00237A11" w:rsidP="00AC3C16">
                              <w:pPr>
                                <w:jc w:val="center"/>
                                <w:rPr>
                                  <w:szCs w:val="18"/>
                                </w:rPr>
                              </w:pPr>
                              <w:r>
                                <w:rPr>
                                  <w:szCs w:val="18"/>
                                </w:rPr>
                                <w:t>Vector</w:t>
                              </w:r>
                            </w:p>
                          </w:txbxContent>
                        </wps:txbx>
                        <wps:bodyPr rot="0" vert="horz" wrap="square" lIns="0" tIns="0" rIns="0" bIns="0" anchor="ctr" anchorCtr="0">
                          <a:noAutofit/>
                        </wps:bodyPr>
                      </wps:wsp>
                      <wps:wsp>
                        <wps:cNvPr id="658" name="Line 58"/>
                        <wps:cNvCnPr/>
                        <wps:spPr bwMode="auto">
                          <a:xfrm>
                            <a:off x="180" y="12060"/>
                            <a:ext cx="8542" cy="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59" name="Text Box 59"/>
                        <wps:cNvSpPr txBox="1">
                          <a:spLocks noChangeArrowheads="1"/>
                        </wps:cNvSpPr>
                        <wps:spPr bwMode="auto">
                          <a:xfrm>
                            <a:off x="6298" y="12599"/>
                            <a:ext cx="1618" cy="538"/>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60801AAD" w14:textId="77777777" w:rsidR="00237A11" w:rsidRDefault="00237A11" w:rsidP="00AC3C16">
                              <w:pPr>
                                <w:jc w:val="center"/>
                                <w:rPr>
                                  <w:sz w:val="20"/>
                                  <w:szCs w:val="20"/>
                                </w:rPr>
                              </w:pPr>
                              <w:r>
                                <w:rPr>
                                  <w:sz w:val="20"/>
                                  <w:szCs w:val="20"/>
                                </w:rPr>
                                <w:t>Metadata</w:t>
                              </w:r>
                            </w:p>
                          </w:txbxContent>
                        </wps:txbx>
                        <wps:bodyPr rot="0" vert="horz" wrap="square" lIns="91440" tIns="45720" rIns="91440" bIns="45720" anchor="ctr" anchorCtr="0">
                          <a:noAutofit/>
                        </wps:bodyPr>
                      </wps:wsp>
                      <wps:wsp>
                        <wps:cNvPr id="660" name="Text Box 60"/>
                        <wps:cNvSpPr txBox="1">
                          <a:spLocks noChangeArrowheads="1"/>
                        </wps:cNvSpPr>
                        <wps:spPr bwMode="auto">
                          <a:xfrm>
                            <a:off x="4139" y="7919"/>
                            <a:ext cx="1437" cy="898"/>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7889DC8B" w14:textId="77777777" w:rsidR="00237A11" w:rsidRDefault="00237A11" w:rsidP="00AC3C16">
                              <w:pPr>
                                <w:jc w:val="center"/>
                                <w:rPr>
                                  <w:szCs w:val="18"/>
                                </w:rPr>
                              </w:pPr>
                              <w:r>
                                <w:rPr>
                                  <w:szCs w:val="18"/>
                                </w:rPr>
                                <w:t>Create Feature Catalogue</w:t>
                              </w:r>
                            </w:p>
                          </w:txbxContent>
                        </wps:txbx>
                        <wps:bodyPr rot="0" vert="horz" wrap="square" lIns="91440" tIns="45720" rIns="91440" bIns="45720" anchor="ctr" anchorCtr="0">
                          <a:noAutofit/>
                        </wps:bodyPr>
                      </wps:wsp>
                      <wps:wsp>
                        <wps:cNvPr id="661" name="Line 61"/>
                        <wps:cNvCnPr/>
                        <wps:spPr bwMode="auto">
                          <a:xfrm>
                            <a:off x="5039" y="7183"/>
                            <a:ext cx="1" cy="734"/>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62" name="Line 62"/>
                        <wps:cNvCnPr/>
                        <wps:spPr bwMode="auto">
                          <a:xfrm>
                            <a:off x="4499" y="8820"/>
                            <a:ext cx="0" cy="1438"/>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63" name="Text Box 63"/>
                        <wps:cNvSpPr txBox="1">
                          <a:spLocks noChangeArrowheads="1"/>
                        </wps:cNvSpPr>
                        <wps:spPr bwMode="auto">
                          <a:xfrm>
                            <a:off x="5040" y="9358"/>
                            <a:ext cx="1437" cy="633"/>
                          </a:xfrm>
                          <a:prstGeom prst="rect">
                            <a:avLst/>
                          </a:prstGeom>
                          <a:solidFill>
                            <a:srgbClr val="FFFFFF"/>
                          </a:solidFill>
                          <a:ln w="9360">
                            <a:solidFill>
                              <a:srgbClr val="000000"/>
                            </a:solidFill>
                            <a:prstDash val="dash"/>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0C5F7BAC" w14:textId="77777777" w:rsidR="00237A11" w:rsidRDefault="00237A11" w:rsidP="00AC3C16">
                              <w:pPr>
                                <w:jc w:val="center"/>
                                <w:rPr>
                                  <w:sz w:val="16"/>
                                  <w:szCs w:val="16"/>
                                </w:rPr>
                              </w:pPr>
                              <w:r>
                                <w:rPr>
                                  <w:sz w:val="16"/>
                                  <w:szCs w:val="16"/>
                                </w:rPr>
                                <w:t>Build Portrayal Catalogue</w:t>
                              </w:r>
                            </w:p>
                          </w:txbxContent>
                        </wps:txbx>
                        <wps:bodyPr rot="0" vert="horz" wrap="square" lIns="91440" tIns="45720" rIns="91440" bIns="45720" anchor="ctr" anchorCtr="0">
                          <a:noAutofit/>
                        </wps:bodyPr>
                      </wps:wsp>
                      <wps:wsp>
                        <wps:cNvPr id="664" name="Line 64"/>
                        <wps:cNvCnPr/>
                        <wps:spPr bwMode="auto">
                          <a:xfrm>
                            <a:off x="5390" y="8820"/>
                            <a:ext cx="1" cy="538"/>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65" name="Line 65"/>
                        <wps:cNvCnPr/>
                        <wps:spPr bwMode="auto">
                          <a:xfrm>
                            <a:off x="5760" y="9900"/>
                            <a:ext cx="0" cy="358"/>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66" name="Line 66"/>
                        <wps:cNvCnPr/>
                        <wps:spPr bwMode="auto">
                          <a:xfrm flipV="1">
                            <a:off x="3420" y="10979"/>
                            <a:ext cx="0" cy="1438"/>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67" name="Line 67"/>
                        <wps:cNvCnPr/>
                        <wps:spPr bwMode="auto">
                          <a:xfrm flipV="1">
                            <a:off x="5219" y="10979"/>
                            <a:ext cx="0" cy="1438"/>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68" name="Line 68"/>
                        <wps:cNvCnPr/>
                        <wps:spPr bwMode="auto">
                          <a:xfrm flipH="1">
                            <a:off x="5399" y="12960"/>
                            <a:ext cx="898" cy="0"/>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69" name="Line 69"/>
                        <wps:cNvCnPr/>
                        <wps:spPr bwMode="auto">
                          <a:xfrm flipV="1">
                            <a:off x="7019" y="10978"/>
                            <a:ext cx="0" cy="1616"/>
                          </a:xfrm>
                          <a:prstGeom prst="line">
                            <a:avLst/>
                          </a:prstGeom>
                          <a:noFill/>
                          <a:ln w="9360">
                            <a:solidFill>
                              <a:srgbClr val="000000"/>
                            </a:solidFill>
                            <a:miter lim="800000"/>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wps:wsp>
                        <wps:cNvPr id="670" name="Text Box 70"/>
                        <wps:cNvSpPr txBox="1">
                          <a:spLocks noChangeArrowheads="1"/>
                        </wps:cNvSpPr>
                        <wps:spPr bwMode="auto">
                          <a:xfrm>
                            <a:off x="7291" y="11518"/>
                            <a:ext cx="1242" cy="358"/>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2652E947" w14:textId="77777777" w:rsidR="00237A11" w:rsidRDefault="00237A11" w:rsidP="00AC3C16">
                              <w:pPr>
                                <w:jc w:val="center"/>
                                <w:rPr>
                                  <w:szCs w:val="18"/>
                                </w:rPr>
                              </w:pPr>
                              <w:r>
                                <w:rPr>
                                  <w:szCs w:val="18"/>
                                </w:rPr>
                                <w:t>END</w:t>
                              </w:r>
                            </w:p>
                          </w:txbxContent>
                        </wps:txbx>
                        <wps:bodyPr rot="0" vert="horz" wrap="square" lIns="91440" tIns="45720" rIns="91440" bIns="45720" anchor="ctr" anchorCtr="0">
                          <a:noAutofit/>
                        </wps:bodyPr>
                      </wps:wsp>
                      <wps:wsp>
                        <wps:cNvPr id="671" name="Text Box 71"/>
                        <wps:cNvSpPr txBox="1">
                          <a:spLocks noChangeArrowheads="1"/>
                        </wps:cNvSpPr>
                        <wps:spPr bwMode="auto">
                          <a:xfrm>
                            <a:off x="358" y="3059"/>
                            <a:ext cx="358" cy="358"/>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0E600BD1" w14:textId="77777777" w:rsidR="00237A11" w:rsidRDefault="00237A11" w:rsidP="00AC3C16">
                              <w:pPr>
                                <w:jc w:val="center"/>
                                <w:rPr>
                                  <w:szCs w:val="18"/>
                                </w:rPr>
                              </w:pPr>
                              <w:r>
                                <w:rPr>
                                  <w:szCs w:val="18"/>
                                </w:rPr>
                                <w:t>No</w:t>
                              </w:r>
                            </w:p>
                          </w:txbxContent>
                        </wps:txbx>
                        <wps:bodyPr rot="0" vert="horz" wrap="square" lIns="0" tIns="0" rIns="0" bIns="0" anchor="ctr" anchorCtr="0">
                          <a:noAutofit/>
                        </wps:bodyPr>
                      </wps:wsp>
                      <wps:wsp>
                        <wps:cNvPr id="672" name="Text Box 72"/>
                        <wps:cNvSpPr txBox="1">
                          <a:spLocks noChangeArrowheads="1"/>
                        </wps:cNvSpPr>
                        <wps:spPr bwMode="auto">
                          <a:xfrm>
                            <a:off x="1979" y="3419"/>
                            <a:ext cx="358" cy="178"/>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6CAFAEF0" w14:textId="77777777" w:rsidR="00237A11" w:rsidRDefault="00237A11" w:rsidP="00AC3C16">
                              <w:pPr>
                                <w:jc w:val="center"/>
                                <w:rPr>
                                  <w:szCs w:val="18"/>
                                </w:rPr>
                              </w:pPr>
                              <w:r>
                                <w:rPr>
                                  <w:szCs w:val="18"/>
                                </w:rPr>
                                <w:t>Yes</w:t>
                              </w:r>
                            </w:p>
                          </w:txbxContent>
                        </wps:txbx>
                        <wps:bodyPr rot="0" vert="horz" wrap="square" lIns="0" tIns="0" rIns="0" bIns="0" anchor="ctr" anchorCtr="0">
                          <a:noAutofit/>
                        </wps:bodyPr>
                      </wps:wsp>
                      <wps:wsp>
                        <wps:cNvPr id="673" name="Text Box 73"/>
                        <wps:cNvSpPr txBox="1">
                          <a:spLocks noChangeArrowheads="1"/>
                        </wps:cNvSpPr>
                        <wps:spPr bwMode="auto">
                          <a:xfrm>
                            <a:off x="1979" y="5939"/>
                            <a:ext cx="358" cy="178"/>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17ED356E" w14:textId="77777777" w:rsidR="00237A11" w:rsidRDefault="00237A11" w:rsidP="00AC3C16">
                              <w:pPr>
                                <w:jc w:val="center"/>
                                <w:rPr>
                                  <w:szCs w:val="18"/>
                                </w:rPr>
                              </w:pPr>
                              <w:r>
                                <w:rPr>
                                  <w:szCs w:val="18"/>
                                </w:rPr>
                                <w:t>Yes</w:t>
                              </w:r>
                            </w:p>
                          </w:txbxContent>
                        </wps:txbx>
                        <wps:bodyPr rot="0" vert="horz" wrap="square" lIns="0" tIns="0" rIns="0" bIns="0" anchor="ctr" anchorCtr="0">
                          <a:noAutofit/>
                        </wps:bodyPr>
                      </wps:wsp>
                      <wps:wsp>
                        <wps:cNvPr id="674" name="Text Box 74"/>
                        <wps:cNvSpPr txBox="1">
                          <a:spLocks noChangeArrowheads="1"/>
                        </wps:cNvSpPr>
                        <wps:spPr bwMode="auto">
                          <a:xfrm>
                            <a:off x="1979" y="8459"/>
                            <a:ext cx="358" cy="178"/>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413EC5C3" w14:textId="77777777" w:rsidR="00237A11" w:rsidRDefault="00237A11" w:rsidP="00AC3C16">
                              <w:pPr>
                                <w:jc w:val="center"/>
                                <w:rPr>
                                  <w:szCs w:val="18"/>
                                </w:rPr>
                              </w:pPr>
                              <w:r>
                                <w:rPr>
                                  <w:szCs w:val="18"/>
                                </w:rPr>
                                <w:t>Yes</w:t>
                              </w:r>
                            </w:p>
                          </w:txbxContent>
                        </wps:txbx>
                        <wps:bodyPr rot="0" vert="horz" wrap="square" lIns="0" tIns="0" rIns="0" bIns="0" anchor="ctr" anchorCtr="0">
                          <a:noAutofit/>
                        </wps:bodyPr>
                      </wps:wsp>
                      <wps:wsp>
                        <wps:cNvPr id="675" name="Text Box 75"/>
                        <wps:cNvSpPr txBox="1">
                          <a:spLocks noChangeArrowheads="1"/>
                        </wps:cNvSpPr>
                        <wps:spPr bwMode="auto">
                          <a:xfrm>
                            <a:off x="358" y="5579"/>
                            <a:ext cx="358" cy="358"/>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4276AE2C" w14:textId="77777777" w:rsidR="00237A11" w:rsidRDefault="00237A11" w:rsidP="00AC3C16">
                              <w:pPr>
                                <w:jc w:val="center"/>
                                <w:rPr>
                                  <w:szCs w:val="18"/>
                                </w:rPr>
                              </w:pPr>
                              <w:r>
                                <w:rPr>
                                  <w:szCs w:val="18"/>
                                </w:rPr>
                                <w:t>No</w:t>
                              </w:r>
                            </w:p>
                          </w:txbxContent>
                        </wps:txbx>
                        <wps:bodyPr rot="0" vert="horz" wrap="square" lIns="0" tIns="0" rIns="0" bIns="0" anchor="ctr" anchorCtr="0">
                          <a:noAutofit/>
                        </wps:bodyPr>
                      </wps:wsp>
                      <wps:wsp>
                        <wps:cNvPr id="676" name="Text Box 76"/>
                        <wps:cNvSpPr txBox="1">
                          <a:spLocks noChangeArrowheads="1"/>
                        </wps:cNvSpPr>
                        <wps:spPr bwMode="auto">
                          <a:xfrm>
                            <a:off x="358" y="8099"/>
                            <a:ext cx="358" cy="358"/>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760E3FA5" w14:textId="77777777" w:rsidR="00237A11" w:rsidRDefault="00237A11" w:rsidP="00AC3C16">
                              <w:pPr>
                                <w:jc w:val="center"/>
                                <w:rPr>
                                  <w:szCs w:val="18"/>
                                </w:rPr>
                              </w:pPr>
                              <w:r>
                                <w:rPr>
                                  <w:szCs w:val="18"/>
                                </w:rPr>
                                <w:t>No</w:t>
                              </w:r>
                            </w:p>
                          </w:txbxContent>
                        </wps:txbx>
                        <wps:bodyPr rot="0" vert="horz" wrap="square" lIns="0" tIns="0" rIns="0" bIns="0" anchor="ctr" anchorCtr="0">
                          <a:noAutofit/>
                        </wps:bodyPr>
                      </wps:wsp>
                      <wps:wsp>
                        <wps:cNvPr id="677" name="Text Box 77"/>
                        <wps:cNvSpPr txBox="1">
                          <a:spLocks noChangeArrowheads="1"/>
                        </wps:cNvSpPr>
                        <wps:spPr bwMode="auto">
                          <a:xfrm>
                            <a:off x="4839" y="4499"/>
                            <a:ext cx="358" cy="178"/>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48156630" w14:textId="77777777" w:rsidR="00237A11" w:rsidRDefault="00237A11" w:rsidP="00AC3C16">
                              <w:pPr>
                                <w:jc w:val="center"/>
                                <w:rPr>
                                  <w:szCs w:val="18"/>
                                </w:rPr>
                              </w:pPr>
                              <w:r>
                                <w:rPr>
                                  <w:szCs w:val="18"/>
                                </w:rPr>
                                <w:t>No</w:t>
                              </w:r>
                            </w:p>
                          </w:txbxContent>
                        </wps:txbx>
                        <wps:bodyPr rot="0" vert="horz" wrap="square" lIns="0" tIns="0" rIns="0" bIns="0" anchor="ctr" anchorCtr="0">
                          <a:noAutofit/>
                        </wps:bodyPr>
                      </wps:wsp>
                      <wps:wsp>
                        <wps:cNvPr id="678" name="Text Box 78"/>
                        <wps:cNvSpPr txBox="1">
                          <a:spLocks noChangeArrowheads="1"/>
                        </wps:cNvSpPr>
                        <wps:spPr bwMode="auto">
                          <a:xfrm>
                            <a:off x="6479" y="5219"/>
                            <a:ext cx="358" cy="178"/>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6B169F36" w14:textId="77777777" w:rsidR="00237A11" w:rsidRDefault="00237A11" w:rsidP="00AC3C16">
                              <w:pPr>
                                <w:jc w:val="center"/>
                                <w:rPr>
                                  <w:szCs w:val="18"/>
                                </w:rPr>
                              </w:pPr>
                              <w:r>
                                <w:rPr>
                                  <w:szCs w:val="18"/>
                                </w:rPr>
                                <w:t>Yes</w:t>
                              </w:r>
                            </w:p>
                          </w:txbxContent>
                        </wps:txbx>
                        <wps:bodyPr rot="0" vert="horz" wrap="square" lIns="0" tIns="0" rIns="0" bIns="0" anchor="ctr" anchorCtr="0">
                          <a:noAutofit/>
                        </wps:bodyPr>
                      </wps:wsp>
                      <wps:wsp>
                        <wps:cNvPr id="679" name="Text Box 79"/>
                        <wps:cNvSpPr txBox="1">
                          <a:spLocks noChangeArrowheads="1"/>
                        </wps:cNvSpPr>
                        <wps:spPr bwMode="auto">
                          <a:xfrm>
                            <a:off x="2519" y="11339"/>
                            <a:ext cx="1619" cy="358"/>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7A5A5392" w14:textId="77777777" w:rsidR="00237A11" w:rsidRDefault="00237A11" w:rsidP="00AC3C16">
                              <w:pPr>
                                <w:jc w:val="center"/>
                                <w:rPr>
                                  <w:szCs w:val="18"/>
                                </w:rPr>
                              </w:pPr>
                              <w:r>
                                <w:rPr>
                                  <w:szCs w:val="18"/>
                                </w:rPr>
                                <w:t>Defines content</w:t>
                              </w:r>
                            </w:p>
                          </w:txbxContent>
                        </wps:txbx>
                        <wps:bodyPr rot="0" vert="horz" wrap="square" lIns="0" tIns="0" rIns="0" bIns="0" anchor="ctr" anchorCtr="0">
                          <a:noAutofit/>
                        </wps:bodyPr>
                      </wps:wsp>
                      <wps:wsp>
                        <wps:cNvPr id="680" name="Text Box 80"/>
                        <wps:cNvSpPr txBox="1">
                          <a:spLocks noChangeArrowheads="1"/>
                        </wps:cNvSpPr>
                        <wps:spPr bwMode="auto">
                          <a:xfrm>
                            <a:off x="4657" y="11335"/>
                            <a:ext cx="1250" cy="541"/>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4FBEF6B0" w14:textId="77777777" w:rsidR="00237A11" w:rsidRDefault="00237A11" w:rsidP="00AC3C16">
                              <w:pPr>
                                <w:jc w:val="center"/>
                                <w:rPr>
                                  <w:szCs w:val="18"/>
                                </w:rPr>
                              </w:pPr>
                              <w:r>
                                <w:rPr>
                                  <w:szCs w:val="18"/>
                                </w:rPr>
                                <w:t>Defines display</w:t>
                              </w:r>
                            </w:p>
                          </w:txbxContent>
                        </wps:txbx>
                        <wps:bodyPr rot="0" vert="horz" wrap="square" lIns="0" tIns="0" rIns="0" bIns="0" anchor="ctr" anchorCtr="0">
                          <a:noAutofit/>
                        </wps:bodyPr>
                      </wps:wsp>
                    </wpg:wgp>
                  </a:graphicData>
                </a:graphic>
              </wp:inline>
            </w:drawing>
          </mc:Choice>
          <mc:Fallback>
            <w:pict>
              <v:group w14:anchorId="12FE2B81" id="Group 3" o:spid="_x0000_s1027" style="width:402.85pt;height:639.85pt;mso-position-horizontal-relative:char;mso-position-vertical-relative:line" coordsize="8722,13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">
                <v:rect id="Rectangle 4" o:spid="_x0000_s1028" style="position:absolute;top:1;width:8722;height:1331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" filled="f" stroked="f">
                  <v:stroke joinstyle="round"/>
                </v:rect>
                <v:shape id="Text Box 5" o:spid="_x0000_s1029" type="#_x0000_t202" style="position:absolute;left:3419;width:2158;height: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" strokeweight=".26mm">
                  <v:shadow color="black" opacity="49150f" offset=".74833mm,.74833mm"/>
                  <v:textbox>
                    <w:txbxContent>
                      <w:p w14:paraId="7BC7FFAB" w14:textId="77777777" w:rsidR="00237A11" w:rsidRDefault="00237A11" w:rsidP="00AC3C16">
                        <w:pPr>
                          <w:jc w:val="center"/>
                          <w:rPr>
                            <w:szCs w:val="18"/>
                          </w:rPr>
                        </w:pPr>
                        <w:r>
                          <w:rPr>
                            <w:szCs w:val="18"/>
                          </w:rPr>
                          <w:t>Determine geometry requirement</w:t>
                        </w:r>
                      </w:p>
                    </w:txbxContent>
                  </v:textbox>
                </v:shape>
                <v:shape id="Text Box 6" o:spid="_x0000_s1030" type="#_x0000_t202" style="position:absolute;left:899;top:1259;width:1794;height: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" strokeweight=".26mm">
                  <v:shadow color="black" opacity="49150f" offset=".74833mm,.74833mm"/>
                  <v:textbox>
                    <w:txbxContent>
                      <w:p w14:paraId="498257A0" w14:textId="77777777" w:rsidR="00237A11" w:rsidRDefault="00237A11" w:rsidP="00AC3C16">
                        <w:pPr>
                          <w:jc w:val="center"/>
                          <w:rPr>
                            <w:szCs w:val="18"/>
                          </w:rPr>
                        </w:pPr>
                        <w:r>
                          <w:rPr>
                            <w:szCs w:val="18"/>
                          </w:rPr>
                          <w:t>Determine feature classes</w:t>
                        </w:r>
                      </w:p>
                    </w:txbxContent>
                  </v:textbox>
                </v:shape>
                <v:group id="Group 7" o:spid="_x0000_s1031" style="position:absolute;left:3420;top:1080;width:2159;height:1078" coordorigin="3420,1080" coordsize="2159,1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">
                  <v:shapetype id="_x0000_t4" coordsize="21600,21600" o:spt="4" path="m10800,l,10800,10800,21600,21600,10800xe">
                    <v:stroke joinstyle="miter"/>
                    <v:path gradientshapeok="t" o:connecttype="rect" textboxrect="5400,5400,16200,16200"/>
                  </v:shapetype>
                  <v:shape id="AutoShape 8" o:spid="_x0000_s1032" type="#_x0000_t4" style="position:absolute;left:3420;top:1080;width:2159;height:107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" strokeweight=".26mm">
                    <v:shadow color="black" opacity="49150f" offset=".74833mm,.74833mm"/>
                  </v:shape>
                  <v:shape id="Text Box 9" o:spid="_x0000_s1033" type="#_x0000_t202" style="position:absolute;left:3960;top:1349;width:1079;height: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" filled="f" stroked="f">
                    <v:stroke joinstyle="round"/>
                    <v:textbox>
                      <w:txbxContent>
                        <w:p w14:paraId="485EF7F2" w14:textId="77777777" w:rsidR="00237A11" w:rsidRDefault="00237A11" w:rsidP="00AC3C16">
                          <w:pPr>
                            <w:jc w:val="center"/>
                            <w:rPr>
                              <w:szCs w:val="18"/>
                            </w:rPr>
                          </w:pPr>
                          <w:r>
                            <w:rPr>
                              <w:szCs w:val="18"/>
                            </w:rPr>
                            <w:t>Vector or Coverage?</w:t>
                          </w:r>
                        </w:p>
                      </w:txbxContent>
                    </v:textbox>
                  </v:shape>
                </v:group>
                <v:group id="Group 10" o:spid="_x0000_s1034" style="position:absolute;left:719;top:2340;width:2157;height:1078" coordorigin="719,2340" coordsize="2157,1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">
                  <v:shape id="AutoShape 11" o:spid="_x0000_s1035" type="#_x0000_t4" style="position:absolute;left:719;top:2340;width:2157;height:107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" strokeweight=".26mm">
                    <v:shadow color="black" opacity="49150f" offset=".74833mm,.74833mm"/>
                  </v:shape>
                  <v:shape id="Text Box 12" o:spid="_x0000_s1036" type="#_x0000_t202" style="position:absolute;left:1137;top:2609;width:1200;height: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" filled="f" stroked="f">
                    <v:stroke joinstyle="round"/>
                    <v:textbox>
                      <w:txbxContent>
                        <w:p w14:paraId="0092FAC3" w14:textId="77777777" w:rsidR="00237A11" w:rsidRDefault="00237A11" w:rsidP="00AC3C16">
                          <w:pPr>
                            <w:jc w:val="center"/>
                            <w:rPr>
                              <w:szCs w:val="18"/>
                            </w:rPr>
                          </w:pPr>
                          <w:r>
                            <w:rPr>
                              <w:szCs w:val="18"/>
                            </w:rPr>
                            <w:t>Definitions exist?</w:t>
                          </w:r>
                        </w:p>
                      </w:txbxContent>
                    </v:textbox>
                  </v:shape>
                </v:group>
                <v:shape id="Text Box 13" o:spid="_x0000_s1037" type="#_x0000_t202" style="position:absolute;left:899;top:3779;width:1792;height: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" strokeweight=".26mm">
                  <v:shadow color="black" opacity="49150f" offset=".74833mm,.74833mm"/>
                  <v:textbox>
                    <w:txbxContent>
                      <w:p w14:paraId="2BAD999F" w14:textId="77777777" w:rsidR="00237A11" w:rsidRDefault="00237A11" w:rsidP="00AC3C16">
                        <w:pPr>
                          <w:jc w:val="center"/>
                          <w:rPr>
                            <w:szCs w:val="18"/>
                          </w:rPr>
                        </w:pPr>
                        <w:r>
                          <w:rPr>
                            <w:szCs w:val="18"/>
                          </w:rPr>
                          <w:t>Determine attributes</w:t>
                        </w:r>
                      </w:p>
                    </w:txbxContent>
                  </v:textbox>
                </v:shape>
                <v:shape id="Text Box 14" o:spid="_x0000_s1038" type="#_x0000_t202" style="position:absolute;left:6839;top:8639;width:1794;height: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" strokeweight=".26mm">
                  <v:shadow color="black" opacity="49150f" offset=".74833mm,.74833mm"/>
                  <v:textbox>
                    <w:txbxContent>
                      <w:p w14:paraId="0354877B" w14:textId="77777777" w:rsidR="00237A11" w:rsidRDefault="00237A11" w:rsidP="00AC3C16">
                        <w:pPr>
                          <w:jc w:val="center"/>
                          <w:rPr>
                            <w:szCs w:val="18"/>
                          </w:rPr>
                        </w:pPr>
                        <w:r>
                          <w:rPr>
                            <w:szCs w:val="18"/>
                          </w:rPr>
                          <w:t>Coordinate Reference System</w:t>
                        </w:r>
                      </w:p>
                    </w:txbxContent>
                  </v:textbox>
                </v:shape>
                <v:shape id="Text Box 15" o:spid="_x0000_s1039" type="#_x0000_t202" style="position:absolute;left:6739;top:10077;width:1894;height:8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" strokeweight=".26mm">
                  <v:shadow color="black" opacity="49150f" offset=".74833mm,.74833mm"/>
                  <v:textbox>
                    <w:txbxContent>
                      <w:p w14:paraId="543A9B43" w14:textId="77777777" w:rsidR="00237A11" w:rsidRDefault="00237A11" w:rsidP="00AC3C16">
                        <w:pPr>
                          <w:jc w:val="center"/>
                          <w:rPr>
                            <w:sz w:val="16"/>
                            <w:szCs w:val="16"/>
                          </w:rPr>
                        </w:pPr>
                        <w:r>
                          <w:rPr>
                            <w:sz w:val="16"/>
                            <w:szCs w:val="16"/>
                          </w:rPr>
                          <w:t>Product Specification Documentation</w:t>
                        </w:r>
                      </w:p>
                    </w:txbxContent>
                  </v:textbox>
                </v:shape>
                <v:shape id="Text Box 16" o:spid="_x0000_s1040" type="#_x0000_t202" style="position:absolute;left:6839;top:7198;width:1794;height:9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" strokeweight=".26mm">
                  <v:shadow color="black" opacity="49150f" offset=".74833mm,.74833mm"/>
                  <v:textbox>
                    <w:txbxContent>
                      <w:p w14:paraId="67D6CD88" w14:textId="77777777" w:rsidR="00237A11" w:rsidRDefault="00237A11" w:rsidP="00AC3C16">
                        <w:pPr>
                          <w:jc w:val="center"/>
                          <w:rPr>
                            <w:sz w:val="16"/>
                            <w:szCs w:val="16"/>
                          </w:rPr>
                        </w:pPr>
                        <w:r>
                          <w:rPr>
                            <w:sz w:val="16"/>
                            <w:szCs w:val="16"/>
                          </w:rPr>
                          <w:t>Content and structure of coverage</w:t>
                        </w:r>
                      </w:p>
                    </w:txbxContent>
                  </v:textbox>
                </v:shape>
                <v:shape id="Text Box 17" o:spid="_x0000_s1041" type="#_x0000_t202" style="position:absolute;left:4618;top:2339;width:1438;height:8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" strokeweight=".26mm">
                  <v:shadow color="black" opacity="49150f" offset=".74833mm,.74833mm"/>
                  <v:textbox>
                    <w:txbxContent>
                      <w:p w14:paraId="764F1685" w14:textId="77777777" w:rsidR="00237A11" w:rsidRDefault="00237A11" w:rsidP="00AC3C16">
                        <w:pPr>
                          <w:jc w:val="center"/>
                          <w:rPr>
                            <w:szCs w:val="18"/>
                          </w:rPr>
                        </w:pPr>
                        <w:r>
                          <w:rPr>
                            <w:szCs w:val="18"/>
                          </w:rPr>
                          <w:t>Determine geometry types</w:t>
                        </w:r>
                      </w:p>
                    </w:txbxContent>
                  </v:textbox>
                </v:shape>
                <v:group id="Group 18" o:spid="_x0000_s1042" style="position:absolute;left:4289;top:3600;width:2158;height:898" coordorigin="4289,3600" coordsize="2158,8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">
                  <v:shape id="AutoShape 19" o:spid="_x0000_s1043" type="#_x0000_t4" style="position:absolute;left:4289;top:3600;width:2158;height:89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" strokeweight=".26mm">
                    <v:shadow color="black" opacity="49150f" offset=".74833mm,.74833mm"/>
                  </v:shape>
                  <v:shape id="Text Box 20" o:spid="_x0000_s1044" type="#_x0000_t202" style="position:absolute;left:4828;top:3684;width:1079;height:5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" filled="f" stroked="f">
                    <v:stroke joinstyle="round"/>
                    <v:textbox>
                      <w:txbxContent>
                        <w:p w14:paraId="08D8D20D" w14:textId="77777777" w:rsidR="00237A11" w:rsidRDefault="00237A11" w:rsidP="00AC3C16">
                          <w:pPr>
                            <w:jc w:val="center"/>
                            <w:rPr>
                              <w:szCs w:val="18"/>
                            </w:rPr>
                          </w:pPr>
                          <w:r>
                            <w:rPr>
                              <w:szCs w:val="18"/>
                            </w:rPr>
                            <w:t>Types exist?</w:t>
                          </w:r>
                        </w:p>
                      </w:txbxContent>
                    </v:textbox>
                  </v:shape>
                </v:group>
                <v:group id="Group 21" o:spid="_x0000_s1045" style="position:absolute;left:719;top:4860;width:2157;height:1078" coordorigin="719,4860" coordsize="2157,1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">
                  <v:shape id="AutoShape 22" o:spid="_x0000_s1046" type="#_x0000_t4" style="position:absolute;left:719;top:4860;width:2157;height:107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" strokeweight=".26mm">
                    <v:shadow color="black" opacity="49150f" offset=".74833mm,.74833mm"/>
                  </v:shape>
                  <v:shape id="Text Box 23" o:spid="_x0000_s1047" type="#_x0000_t202" style="position:absolute;left:1039;top:5129;width:1298;height: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" filled="f" stroked="f">
                    <v:stroke joinstyle="round"/>
                    <v:textbox>
                      <w:txbxContent>
                        <w:p w14:paraId="51CCE99E" w14:textId="77777777" w:rsidR="00237A11" w:rsidRDefault="00237A11" w:rsidP="00AC3C16">
                          <w:pPr>
                            <w:jc w:val="center"/>
                            <w:rPr>
                              <w:szCs w:val="18"/>
                            </w:rPr>
                          </w:pPr>
                          <w:r>
                            <w:rPr>
                              <w:szCs w:val="18"/>
                            </w:rPr>
                            <w:t>Definitions exist?</w:t>
                          </w:r>
                        </w:p>
                      </w:txbxContent>
                    </v:textbox>
                  </v:shape>
                </v:group>
                <v:group id="Group 24" o:spid="_x0000_s1048" style="position:absolute;left:719;top:7380;width:2157;height:1078" coordorigin="719,7380" coordsize="2157,10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">
                  <v:shape id="AutoShape 25" o:spid="_x0000_s1049" type="#_x0000_t4" style="position:absolute;left:719;top:7380;width:2157;height:107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" strokeweight=".26mm">
                    <v:shadow color="black" opacity="49150f" offset=".74833mm,.74833mm"/>
                  </v:shape>
                  <v:shape id="Text Box 26" o:spid="_x0000_s1050" type="#_x0000_t202" style="position:absolute;left:1039;top:7647;width:1298;height: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" filled="f" stroked="f">
                    <v:stroke joinstyle="round"/>
                    <v:textbox>
                      <w:txbxContent>
                        <w:p w14:paraId="3DBA0CDF" w14:textId="77777777" w:rsidR="00237A11" w:rsidRDefault="00237A11" w:rsidP="00AC3C16">
                          <w:pPr>
                            <w:jc w:val="center"/>
                            <w:rPr>
                              <w:szCs w:val="18"/>
                            </w:rPr>
                          </w:pPr>
                          <w:r>
                            <w:rPr>
                              <w:szCs w:val="18"/>
                            </w:rPr>
                            <w:t>Definitions exist?</w:t>
                          </w:r>
                        </w:p>
                      </w:txbxContent>
                    </v:textbox>
                  </v:shape>
                </v:group>
                <v:shape id="Text Box 27" o:spid="_x0000_s1051" type="#_x0000_t202" style="position:absolute;left:899;top:6299;width:1792;height: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" strokeweight=".26mm">
                  <v:shadow color="black" opacity="49150f" offset=".74833mm,.74833mm"/>
                  <v:textbox>
                    <w:txbxContent>
                      <w:p w14:paraId="1FCCD3D1" w14:textId="77777777" w:rsidR="00237A11" w:rsidRDefault="00237A11" w:rsidP="00AC3C16">
                        <w:pPr>
                          <w:jc w:val="center"/>
                          <w:rPr>
                            <w:szCs w:val="18"/>
                          </w:rPr>
                        </w:pPr>
                        <w:r>
                          <w:rPr>
                            <w:szCs w:val="18"/>
                          </w:rPr>
                          <w:t>Determine enumerants</w:t>
                        </w:r>
                      </w:p>
                    </w:txbxContent>
                  </v:textbox>
                </v:shape>
                <v:shape id="Text Box 28" o:spid="_x0000_s1052" type="#_x0000_t202" style="position:absolute;left:899;top:8819;width:1792;height: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" strokeweight=".26mm">
                  <v:shadow color="black" opacity="49150f" offset=".74833mm,.74833mm"/>
                  <v:textbox>
                    <w:txbxContent>
                      <w:p w14:paraId="22229E0E" w14:textId="77777777" w:rsidR="00237A11" w:rsidRDefault="00237A11" w:rsidP="00AC3C16">
                        <w:pPr>
                          <w:jc w:val="center"/>
                          <w:rPr>
                            <w:szCs w:val="18"/>
                          </w:rPr>
                        </w:pPr>
                        <w:r>
                          <w:rPr>
                            <w:szCs w:val="18"/>
                          </w:rPr>
                          <w:t>Bind features and attributes</w:t>
                        </w:r>
                      </w:p>
                    </w:txbxContent>
                  </v:textbox>
                </v:shape>
                <v:line id="Line 29" o:spid="_x0000_s1053" style="position:absolute;flip:x;visibility:visible;mso-wrap-style:square" from="2699,1620" to="3417,1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" strokeweight=".26mm">
                  <v:stroke endarrow="block" joinstyle="miter"/>
                  <v:shadow color="black" opacity="49150f" offset=".74833mm,.74833mm"/>
                </v:line>
                <v:line id="Line 30" o:spid="_x0000_s1054" style="position:absolute;visibility:visible;mso-wrap-style:square" from="1799,1980" to="1799,23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" strokeweight=".26mm">
                  <v:stroke endarrow="block" joinstyle="miter"/>
                  <v:shadow color="black" opacity="49150f" offset=".74833mm,.74833mm"/>
                </v:line>
                <v:line id="Line 31" o:spid="_x0000_s1055" style="position:absolute;visibility:visible;mso-wrap-style:square" from="1799,3420" to="1799,3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" strokeweight=".26mm">
                  <v:stroke endarrow="block" joinstyle="miter"/>
                  <v:shadow color="black" opacity="49150f" offset=".74833mm,.74833mm"/>
                </v:line>
                <v:line id="Line 32" o:spid="_x0000_s1056" style="position:absolute;visibility:visible;mso-wrap-style:square" from="4499,720" to="4499,1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" strokeweight=".26mm">
                  <v:stroke endarrow="block" joinstyle="miter"/>
                  <v:shadow color="black" opacity="49150f" offset=".74833mm,.74833mm"/>
                </v:line>
                <v:line id="Line 33" o:spid="_x0000_s1057" style="position:absolute;visibility:visible;mso-wrap-style:square" from="1799,4500" to="1799,4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" strokeweight=".26mm">
                  <v:stroke endarrow="block" joinstyle="miter"/>
                  <v:shadow color="black" opacity="49150f" offset=".74833mm,.74833mm"/>
                </v:line>
                <v:line id="Line 34" o:spid="_x0000_s1058" style="position:absolute;visibility:visible;mso-wrap-style:square" from="1799,5940" to="1799,6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" strokeweight=".26mm">
                  <v:stroke endarrow="block" joinstyle="miter"/>
                  <v:shadow color="black" opacity="49150f" offset=".74833mm,.74833mm"/>
                </v:line>
                <v:line id="Line 35" o:spid="_x0000_s1059" style="position:absolute;visibility:visible;mso-wrap-style:square" from="1799,7020" to="1799,7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" strokeweight=".26mm">
                  <v:stroke endarrow="block" joinstyle="miter"/>
                  <v:shadow color="black" opacity="49150f" offset=".74833mm,.74833mm"/>
                </v:line>
                <v:line id="Line 36" o:spid="_x0000_s1060" style="position:absolute;visibility:visible;mso-wrap-style:square" from="1799,8460" to="1799,8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" strokeweight=".26mm">
                  <v:stroke endarrow="block" joinstyle="miter"/>
                  <v:shadow color="black" opacity="49150f" offset=".74833mm,.74833mm"/>
                </v:line>
                <v:shape id="Freeform 37" o:spid="_x0000_s1061" style="position:absolute;left:149;top:2880;width:569;height:7393;visibility:visible;mso-wrap-style:none;v-text-anchor:middle" coordsize="571,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" path="m571,l31,,,7395e" filled="f" strokeweight=".26mm">
                  <v:stroke endarrow="block"/>
                  <v:shadow color="black" opacity="49150f" offset=".74833mm,.74833mm"/>
                  <v:path arrowok="t" o:connecttype="custom" o:connectlocs="569,0;31,0;0,7393" o:connectangles="0,0,0"/>
                </v:shape>
                <v:line id="Line 38" o:spid="_x0000_s1062" style="position:absolute;flip:x;visibility:visible;mso-wrap-style:square" from="180,7920" to="717,7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" strokeweight=".26mm">
                  <v:stroke joinstyle="miter"/>
                  <v:shadow color="black" opacity="49150f" offset=".74833mm,.74833mm"/>
                </v:line>
                <v:line id="Line 39" o:spid="_x0000_s1063" style="position:absolute;flip:x;visibility:visible;mso-wrap-style:square" from="179,5400" to="715,5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" strokeweight=".26mm">
                  <v:stroke joinstyle="miter"/>
                  <v:shadow color="black" opacity="49150f" offset=".74833mm,.74833mm"/>
                </v:line>
                <v:shape id="Text Box 40" o:spid="_x0000_s1064" type="#_x0000_t202" style="position:absolute;top:10259;width:1979;height:10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" strokeweight=".26mm">
                  <v:shadow color="black" opacity="49150f" offset=".74833mm,.74833mm"/>
                  <v:textbox>
                    <w:txbxContent>
                      <w:p w14:paraId="60CF4246" w14:textId="77777777" w:rsidR="00237A11" w:rsidRDefault="00237A11" w:rsidP="00AC3C16">
                        <w:pPr>
                          <w:jc w:val="center"/>
                          <w:rPr>
                            <w:szCs w:val="18"/>
                          </w:rPr>
                        </w:pPr>
                        <w:r>
                          <w:rPr>
                            <w:szCs w:val="18"/>
                          </w:rPr>
                          <w:t xml:space="preserve">Register definitions in the GI Registry </w:t>
                        </w:r>
                      </w:p>
                      <w:p w14:paraId="0A2E685A" w14:textId="77777777" w:rsidR="00237A11" w:rsidRDefault="00237A11" w:rsidP="00AC3C16">
                        <w:pPr>
                          <w:jc w:val="center"/>
                          <w:rPr>
                            <w:szCs w:val="18"/>
                          </w:rPr>
                        </w:pPr>
                        <w:r>
                          <w:rPr>
                            <w:szCs w:val="18"/>
                          </w:rPr>
                          <w:t>See section 6</w:t>
                        </w:r>
                      </w:p>
                    </w:txbxContent>
                  </v:textbox>
                </v:shape>
                <v:shape id="Freeform 41" o:spid="_x0000_s1065" style="position:absolute;left:2700;top:2700;width:1918;height:6478;visibility:visible;mso-wrap-style:none;v-text-anchor:middle" coordsize="1980,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" path="m,6120r1110,l1110,r870,e" filled="f" strokeweight=".26mm">
                  <v:stroke endarrow="block"/>
                  <v:shadow color="black" opacity="49150f" offset=".74833mm,.74833mm"/>
                  <v:path arrowok="t" o:connecttype="custom" o:connectlocs="0,6478;1075,6478;1075,0;1918,0" o:connectangles="0,0,0,0"/>
                </v:shape>
                <v:line id="Line 42" o:spid="_x0000_s1066" style="position:absolute;visibility:visible;mso-wrap-style:square" from="5390,3240" to="5390,3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" strokeweight=".26mm">
                  <v:stroke endarrow="block" joinstyle="miter"/>
                  <v:shadow color="black" opacity="49150f" offset=".74833mm,.74833mm"/>
                </v:line>
                <v:shape id="Text Box 43" o:spid="_x0000_s1067" type="#_x0000_t202" style="position:absolute;left:4729;top:6299;width:1437;height:8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" strokeweight=".26mm">
                  <v:shadow color="black" opacity="49150f" offset=".74833mm,.74833mm"/>
                  <v:textbox>
                    <w:txbxContent>
                      <w:p w14:paraId="2E64B360" w14:textId="77777777" w:rsidR="00237A11" w:rsidRDefault="00237A11" w:rsidP="00AC3C16">
                        <w:pPr>
                          <w:jc w:val="center"/>
                          <w:rPr>
                            <w:szCs w:val="18"/>
                          </w:rPr>
                        </w:pPr>
                        <w:r>
                          <w:rPr>
                            <w:szCs w:val="18"/>
                          </w:rPr>
                          <w:t>Create application schema</w:t>
                        </w:r>
                      </w:p>
                    </w:txbxContent>
                  </v:textbox>
                </v:shape>
                <v:shape id="Text Box 44" o:spid="_x0000_s1068" type="#_x0000_t202" style="position:absolute;left:4729;top:4859;width:1437;height:8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" strokeweight=".26mm">
                  <v:shadow color="black" opacity="49150f" offset=".74833mm,.74833mm"/>
                  <v:textbox>
                    <w:txbxContent>
                      <w:p w14:paraId="4F7A88AE" w14:textId="77777777" w:rsidR="00237A11" w:rsidRDefault="00237A11" w:rsidP="00AC3C16">
                        <w:pPr>
                          <w:jc w:val="center"/>
                          <w:rPr>
                            <w:szCs w:val="18"/>
                          </w:rPr>
                        </w:pPr>
                        <w:r>
                          <w:rPr>
                            <w:szCs w:val="18"/>
                          </w:rPr>
                          <w:t>Apply to TSMAD for Addition</w:t>
                        </w:r>
                      </w:p>
                    </w:txbxContent>
                  </v:textbox>
                </v:shape>
                <v:line id="Line 45" o:spid="_x0000_s1069" style="position:absolute;visibility:visible;mso-wrap-style:square" from="5390,4500" to="5390,4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" strokeweight=".26mm">
                  <v:stroke endarrow="block" joinstyle="miter"/>
                  <v:shadow color="black" opacity="49150f" offset=".74833mm,.74833mm"/>
                </v:line>
                <v:line id="Line 46" o:spid="_x0000_s1070" style="position:absolute;visibility:visible;mso-wrap-style:square" from="5390,5760" to="5390,6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" strokeweight=".26mm">
                  <v:stroke endarrow="block" joinstyle="miter"/>
                  <v:shadow color="black" opacity="49150f" offset=".74833mm,.74833mm"/>
                </v:line>
                <v:shape id="Freeform 47" o:spid="_x0000_s1071" style="position:absolute;left:6170;top:4052;width:486;height:2651;visibility:visible;mso-wrap-style:none;v-text-anchor:middle" coordsize="488,2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" path="m261,l465,11r23,2642l,2653e" filled="f" strokeweight=".26mm">
                  <v:stroke endarrow="block"/>
                  <v:shadow color="black" opacity="49150f" offset=".74833mm,.74833mm"/>
                  <v:path arrowok="t" o:connecttype="custom" o:connectlocs="260,0;463,11;486,2651;0,2651" o:connectangles="0,0,0,0"/>
                </v:shape>
                <v:shape id="Freeform 49" o:spid="_x0000_s1072" style="position:absolute;left:5760;top:7197;width:1078;height:1800;visibility:visible;mso-wrap-style:none;v-text-anchor:middle" coordsize="1455,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" path="m15,l,1620r1455,e" filled="f" strokeweight=".26mm">
                  <v:stroke endarrow="block"/>
                  <v:shadow color="black" opacity="49150f" offset=".74833mm,.74833mm"/>
                  <v:path arrowok="t" o:connecttype="custom" o:connectlocs="11,0;0,1800;1078,1800" o:connectangles="0,0,0"/>
                </v:shape>
                <v:line id="Line 50" o:spid="_x0000_s1073" style="position:absolute;visibility:visible;mso-wrap-style:square" from="7739,7920" to="7739,86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" strokeweight=".26mm">
                  <v:stroke endarrow="block" joinstyle="miter"/>
                  <v:shadow color="black" opacity="49150f" offset=".74833mm,.74833mm"/>
                </v:line>
                <v:shape id="Freeform 51" o:spid="_x0000_s1074" style="position:absolute;left:5579;top:1620;width:2068;height:5564;visibility:visible;mso-wrap-style:none;v-text-anchor:middle" coordsize="2070,5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" path="m,l2025,r45,5565e" filled="f" strokeweight=".26mm">
                  <v:stroke endarrow="block"/>
                  <v:shadow color="black" opacity="49150f" offset=".74833mm,.74833mm"/>
                  <v:path arrowok="t" o:connecttype="custom" o:connectlocs="0,0;2023,0;2068,5564" o:connectangles="0,0,0"/>
                </v:shape>
                <v:shape id="Text Box 52" o:spid="_x0000_s1075" type="#_x0000_t202" style="position:absolute;left:3299;top:12419;width:2098;height:8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" strokeweight=".26mm">
                  <v:shadow color="black" opacity="49150f" offset=".74833mm,.74833mm"/>
                  <v:textbox>
                    <w:txbxContent>
                      <w:p w14:paraId="1631378F" w14:textId="77777777" w:rsidR="00237A11" w:rsidRDefault="00237A11" w:rsidP="00AC3C16">
                        <w:pPr>
                          <w:jc w:val="center"/>
                        </w:pPr>
                      </w:p>
                      <w:p w14:paraId="792D2F61" w14:textId="77777777" w:rsidR="00237A11" w:rsidRDefault="00237A11" w:rsidP="00AC3C16">
                        <w:pPr>
                          <w:jc w:val="center"/>
                          <w:rPr>
                            <w:sz w:val="24"/>
                          </w:rPr>
                        </w:pPr>
                        <w:r>
                          <w:rPr>
                            <w:sz w:val="24"/>
                          </w:rPr>
                          <w:t>Dataset</w:t>
                        </w:r>
                      </w:p>
                    </w:txbxContent>
                  </v:textbox>
                </v:shape>
                <v:shape id="Text Box 53" o:spid="_x0000_s1076" type="#_x0000_t202" style="position:absolute;left:3238;top:10259;width:1438;height: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" strokeweight=".26mm">
                  <v:shadow color="black" opacity="49150f" offset=".74833mm,.74833mm"/>
                  <v:textbox>
                    <w:txbxContent>
                      <w:p w14:paraId="1A25FDDF" w14:textId="77777777" w:rsidR="00237A11" w:rsidRDefault="00237A11" w:rsidP="00AC3C16">
                        <w:pPr>
                          <w:jc w:val="center"/>
                          <w:rPr>
                            <w:szCs w:val="18"/>
                          </w:rPr>
                        </w:pPr>
                        <w:r>
                          <w:rPr>
                            <w:szCs w:val="18"/>
                          </w:rPr>
                          <w:t>Feature Catalogue</w:t>
                        </w:r>
                      </w:p>
                    </w:txbxContent>
                  </v:textbox>
                </v:shape>
                <v:shape id="Text Box 54" o:spid="_x0000_s1077" type="#_x0000_t202" style="position:absolute;left:5040;top:10259;width:1437;height:7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" strokeweight=".26mm">
                  <v:stroke dashstyle="dash"/>
                  <v:shadow color="black" opacity="49150f" offset=".74833mm,.74833mm"/>
                  <v:textbox>
                    <w:txbxContent>
                      <w:p w14:paraId="2BF3A0EF" w14:textId="77777777" w:rsidR="00237A11" w:rsidRDefault="00237A11" w:rsidP="00AC3C16">
                        <w:pPr>
                          <w:jc w:val="center"/>
                          <w:rPr>
                            <w:szCs w:val="18"/>
                          </w:rPr>
                        </w:pPr>
                        <w:r>
                          <w:rPr>
                            <w:szCs w:val="18"/>
                          </w:rPr>
                          <w:t>Portrayal Catalogue</w:t>
                        </w:r>
                      </w:p>
                    </w:txbxContent>
                  </v:textbox>
                </v:shape>
                <v:line id="Line 55" o:spid="_x0000_s1078" style="position:absolute;visibility:visible;mso-wrap-style:square" from="7739,9360" to="7739,10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" strokeweight=".26mm">
                  <v:stroke endarrow="block" joinstyle="miter"/>
                  <v:shadow color="black" opacity="49150f" offset=".74833mm,.74833mm"/>
                </v:line>
                <v:shape id="Text Box 56" o:spid="_x0000_s1079" type="#_x0000_t202" style="position:absolute;left:5578;top:1799;width:1078;height:3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" stroked="f">
                  <v:stroke joinstyle="round"/>
                  <v:shadow color="black" opacity="49150f" offset=".74833mm,.74833mm"/>
                  <v:textbox inset="0,0,0,0">
                    <w:txbxContent>
                      <w:p w14:paraId="73171D55" w14:textId="77777777" w:rsidR="00237A11" w:rsidRDefault="00237A11" w:rsidP="00AC3C16">
                        <w:pPr>
                          <w:jc w:val="center"/>
                          <w:rPr>
                            <w:szCs w:val="18"/>
                          </w:rPr>
                        </w:pPr>
                        <w:r>
                          <w:rPr>
                            <w:szCs w:val="18"/>
                          </w:rPr>
                          <w:t>Coverage</w:t>
                        </w:r>
                      </w:p>
                    </w:txbxContent>
                  </v:textbox>
                </v:shape>
                <v:shape id="Text Box 57" o:spid="_x0000_s1080" type="#_x0000_t202" style="position:absolute;left:2878;top:1799;width:718;height:3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" stroked="f">
                  <v:stroke joinstyle="round"/>
                  <v:shadow color="black" opacity="49150f" offset=".74833mm,.74833mm"/>
                  <v:textbox inset="0,0,0,0">
                    <w:txbxContent>
                      <w:p w14:paraId="572E7821" w14:textId="77777777" w:rsidR="00237A11" w:rsidRDefault="00237A11" w:rsidP="00AC3C16">
                        <w:pPr>
                          <w:jc w:val="center"/>
                          <w:rPr>
                            <w:szCs w:val="18"/>
                          </w:rPr>
                        </w:pPr>
                        <w:r>
                          <w:rPr>
                            <w:szCs w:val="18"/>
                          </w:rPr>
                          <w:t>Vector</w:t>
                        </w:r>
                      </w:p>
                    </w:txbxContent>
                  </v:textbox>
                </v:shape>
                <v:line id="Line 58" o:spid="_x0000_s1081" style="position:absolute;visibility:visible;mso-wrap-style:square" from="180,12060" to="8722,12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" strokeweight=".26mm">
                  <v:stroke joinstyle="miter"/>
                  <v:shadow color="black" opacity="49150f" offset=".74833mm,.74833mm"/>
                </v:line>
                <v:shape id="Text Box 59" o:spid="_x0000_s1082" type="#_x0000_t202" style="position:absolute;left:6298;top:12599;width:1618;height:5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" strokeweight=".26mm">
                  <v:shadow color="black" opacity="49150f" offset=".74833mm,.74833mm"/>
                  <v:textbox>
                    <w:txbxContent>
                      <w:p w14:paraId="60801AAD" w14:textId="77777777" w:rsidR="00237A11" w:rsidRDefault="00237A11" w:rsidP="00AC3C16">
                        <w:pPr>
                          <w:jc w:val="center"/>
                          <w:rPr>
                            <w:sz w:val="20"/>
                            <w:szCs w:val="20"/>
                          </w:rPr>
                        </w:pPr>
                        <w:r>
                          <w:rPr>
                            <w:sz w:val="20"/>
                            <w:szCs w:val="20"/>
                          </w:rPr>
                          <w:t>Metadata</w:t>
                        </w:r>
                      </w:p>
                    </w:txbxContent>
                  </v:textbox>
                </v:shape>
                <v:shape id="Text Box 60" o:spid="_x0000_s1083" type="#_x0000_t202" style="position:absolute;left:4139;top:7919;width:1437;height:8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" strokeweight=".26mm">
                  <v:shadow color="black" opacity="49150f" offset=".74833mm,.74833mm"/>
                  <v:textbox>
                    <w:txbxContent>
                      <w:p w14:paraId="7889DC8B" w14:textId="77777777" w:rsidR="00237A11" w:rsidRDefault="00237A11" w:rsidP="00AC3C16">
                        <w:pPr>
                          <w:jc w:val="center"/>
                          <w:rPr>
                            <w:szCs w:val="18"/>
                          </w:rPr>
                        </w:pPr>
                        <w:r>
                          <w:rPr>
                            <w:szCs w:val="18"/>
                          </w:rPr>
                          <w:t>Create Feature Catalogue</w:t>
                        </w:r>
                      </w:p>
                    </w:txbxContent>
                  </v:textbox>
                </v:shape>
                <v:line id="Line 61" o:spid="_x0000_s1084" style="position:absolute;visibility:visible;mso-wrap-style:square" from="5039,7183" to="5040,7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" strokeweight=".26mm">
                  <v:stroke endarrow="block" joinstyle="miter"/>
                  <v:shadow color="black" opacity="49150f" offset=".74833mm,.74833mm"/>
                </v:line>
                <v:line id="Line 62" o:spid="_x0000_s1085" style="position:absolute;visibility:visible;mso-wrap-style:square" from="4499,8820" to="4499,10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" strokeweight=".26mm">
                  <v:stroke endarrow="block" joinstyle="miter"/>
                  <v:shadow color="black" opacity="49150f" offset=".74833mm,.74833mm"/>
                </v:line>
                <v:shape id="Text Box 63" o:spid="_x0000_s1086" type="#_x0000_t202" style="position:absolute;left:5040;top:9358;width:1437;height:6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" strokeweight=".26mm">
                  <v:stroke dashstyle="dash"/>
                  <v:shadow color="black" opacity="49150f" offset=".74833mm,.74833mm"/>
                  <v:textbox>
                    <w:txbxContent>
                      <w:p w14:paraId="0C5F7BAC" w14:textId="77777777" w:rsidR="00237A11" w:rsidRDefault="00237A11" w:rsidP="00AC3C16">
                        <w:pPr>
                          <w:jc w:val="center"/>
                          <w:rPr>
                            <w:sz w:val="16"/>
                            <w:szCs w:val="16"/>
                          </w:rPr>
                        </w:pPr>
                        <w:r>
                          <w:rPr>
                            <w:sz w:val="16"/>
                            <w:szCs w:val="16"/>
                          </w:rPr>
                          <w:t>Build Portrayal Catalogue</w:t>
                        </w:r>
                      </w:p>
                    </w:txbxContent>
                  </v:textbox>
                </v:shape>
                <v:line id="Line 64" o:spid="_x0000_s1087" style="position:absolute;visibility:visible;mso-wrap-style:square" from="5390,8820" to="5391,9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" strokeweight=".26mm">
                  <v:stroke endarrow="block" joinstyle="miter"/>
                  <v:shadow color="black" opacity="49150f" offset=".74833mm,.74833mm"/>
                </v:line>
                <v:line id="Line 65" o:spid="_x0000_s1088" style="position:absolute;visibility:visible;mso-wrap-style:square" from="5760,9900" to="5760,10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" strokeweight=".26mm">
                  <v:stroke endarrow="block" joinstyle="miter"/>
                  <v:shadow color="black" opacity="49150f" offset=".74833mm,.74833mm"/>
                </v:line>
                <v:line id="Line 66" o:spid="_x0000_s1089" style="position:absolute;flip:y;visibility:visible;mso-wrap-style:square" from="3420,10979" to="3420,12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" strokeweight=".26mm">
                  <v:stroke endarrow="block" joinstyle="miter"/>
                  <v:shadow color="black" opacity="49150f" offset=".74833mm,.74833mm"/>
                </v:line>
                <v:line id="Line 67" o:spid="_x0000_s1090" style="position:absolute;flip:y;visibility:visible;mso-wrap-style:square" from="5219,10979" to="5219,12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" strokeweight=".26mm">
                  <v:stroke endarrow="block" joinstyle="miter"/>
                  <v:shadow color="black" opacity="49150f" offset=".74833mm,.74833mm"/>
                </v:line>
                <v:line id="Line 68" o:spid="_x0000_s1091" style="position:absolute;flip:x;visibility:visible;mso-wrap-style:square" from="5399,12960" to="6297,12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" strokeweight=".26mm">
                  <v:stroke endarrow="block" joinstyle="miter"/>
                  <v:shadow color="black" opacity="49150f" offset=".74833mm,.74833mm"/>
                </v:line>
                <v:line id="Line 69" o:spid="_x0000_s1092" style="position:absolute;flip:y;visibility:visible;mso-wrap-style:square" from="7019,10978" to="7019,12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" strokeweight=".26mm">
                  <v:stroke endarrow="block" joinstyle="miter"/>
                  <v:shadow color="black" opacity="49150f" offset=".74833mm,.74833mm"/>
                </v:line>
                <v:shape id="Text Box 70" o:spid="_x0000_s1093" type="#_x0000_t202" style="position:absolute;left:7291;top:11518;width:1242;height:3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" strokeweight=".26mm">
                  <v:shadow color="black" opacity="49150f" offset=".74833mm,.74833mm"/>
                  <v:textbox>
                    <w:txbxContent>
                      <w:p w14:paraId="2652E947" w14:textId="77777777" w:rsidR="00237A11" w:rsidRDefault="00237A11" w:rsidP="00AC3C16">
                        <w:pPr>
                          <w:jc w:val="center"/>
                          <w:rPr>
                            <w:szCs w:val="18"/>
                          </w:rPr>
                        </w:pPr>
                        <w:r>
                          <w:rPr>
                            <w:szCs w:val="18"/>
                          </w:rPr>
                          <w:t>END</w:t>
                        </w:r>
                      </w:p>
                    </w:txbxContent>
                  </v:textbox>
                </v:shape>
                <v:shape id="Text Box 71" o:spid="_x0000_s1094" type="#_x0000_t202" style="position:absolute;left:358;top:3059;width:358;height:3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" stroked="f">
                  <v:stroke joinstyle="round"/>
                  <v:shadow color="black" opacity="49150f" offset=".74833mm,.74833mm"/>
                  <v:textbox inset="0,0,0,0">
                    <w:txbxContent>
                      <w:p w14:paraId="0E600BD1" w14:textId="77777777" w:rsidR="00237A11" w:rsidRDefault="00237A11" w:rsidP="00AC3C16">
                        <w:pPr>
                          <w:jc w:val="center"/>
                          <w:rPr>
                            <w:szCs w:val="18"/>
                          </w:rPr>
                        </w:pPr>
                        <w:r>
                          <w:rPr>
                            <w:szCs w:val="18"/>
                          </w:rPr>
                          <w:t>No</w:t>
                        </w:r>
                      </w:p>
                    </w:txbxContent>
                  </v:textbox>
                </v:shape>
                <v:shape id="Text Box 72" o:spid="_x0000_s1095" type="#_x0000_t202" style="position:absolute;left:1979;top:3419;width:358;height: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" stroked="f">
                  <v:stroke joinstyle="round"/>
                  <v:shadow color="black" opacity="49150f" offset=".74833mm,.74833mm"/>
                  <v:textbox inset="0,0,0,0">
                    <w:txbxContent>
                      <w:p w14:paraId="6CAFAEF0" w14:textId="77777777" w:rsidR="00237A11" w:rsidRDefault="00237A11" w:rsidP="00AC3C16">
                        <w:pPr>
                          <w:jc w:val="center"/>
                          <w:rPr>
                            <w:szCs w:val="18"/>
                          </w:rPr>
                        </w:pPr>
                        <w:r>
                          <w:rPr>
                            <w:szCs w:val="18"/>
                          </w:rPr>
                          <w:t>Yes</w:t>
                        </w:r>
                      </w:p>
                    </w:txbxContent>
                  </v:textbox>
                </v:shape>
                <v:shape id="Text Box 73" o:spid="_x0000_s1096" type="#_x0000_t202" style="position:absolute;left:1979;top:5939;width:358;height: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" stroked="f">
                  <v:stroke joinstyle="round"/>
                  <v:shadow color="black" opacity="49150f" offset=".74833mm,.74833mm"/>
                  <v:textbox inset="0,0,0,0">
                    <w:txbxContent>
                      <w:p w14:paraId="17ED356E" w14:textId="77777777" w:rsidR="00237A11" w:rsidRDefault="00237A11" w:rsidP="00AC3C16">
                        <w:pPr>
                          <w:jc w:val="center"/>
                          <w:rPr>
                            <w:szCs w:val="18"/>
                          </w:rPr>
                        </w:pPr>
                        <w:r>
                          <w:rPr>
                            <w:szCs w:val="18"/>
                          </w:rPr>
                          <w:t>Yes</w:t>
                        </w:r>
                      </w:p>
                    </w:txbxContent>
                  </v:textbox>
                </v:shape>
                <v:shape id="Text Box 74" o:spid="_x0000_s1097" type="#_x0000_t202" style="position:absolute;left:1979;top:8459;width:358;height: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" stroked="f">
                  <v:stroke joinstyle="round"/>
                  <v:shadow color="black" opacity="49150f" offset=".74833mm,.74833mm"/>
                  <v:textbox inset="0,0,0,0">
                    <w:txbxContent>
                      <w:p w14:paraId="413EC5C3" w14:textId="77777777" w:rsidR="00237A11" w:rsidRDefault="00237A11" w:rsidP="00AC3C16">
                        <w:pPr>
                          <w:jc w:val="center"/>
                          <w:rPr>
                            <w:szCs w:val="18"/>
                          </w:rPr>
                        </w:pPr>
                        <w:r>
                          <w:rPr>
                            <w:szCs w:val="18"/>
                          </w:rPr>
                          <w:t>Yes</w:t>
                        </w:r>
                      </w:p>
                    </w:txbxContent>
                  </v:textbox>
                </v:shape>
                <v:shape id="Text Box 75" o:spid="_x0000_s1098" type="#_x0000_t202" style="position:absolute;left:358;top:5579;width:358;height:3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" stroked="f">
                  <v:stroke joinstyle="round"/>
                  <v:shadow color="black" opacity="49150f" offset=".74833mm,.74833mm"/>
                  <v:textbox inset="0,0,0,0">
                    <w:txbxContent>
                      <w:p w14:paraId="4276AE2C" w14:textId="77777777" w:rsidR="00237A11" w:rsidRDefault="00237A11" w:rsidP="00AC3C16">
                        <w:pPr>
                          <w:jc w:val="center"/>
                          <w:rPr>
                            <w:szCs w:val="18"/>
                          </w:rPr>
                        </w:pPr>
                        <w:r>
                          <w:rPr>
                            <w:szCs w:val="18"/>
                          </w:rPr>
                          <w:t>No</w:t>
                        </w:r>
                      </w:p>
                    </w:txbxContent>
                  </v:textbox>
                </v:shape>
                <v:shape id="Text Box 76" o:spid="_x0000_s1099" type="#_x0000_t202" style="position:absolute;left:358;top:8099;width:358;height:3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" stroked="f">
                  <v:stroke joinstyle="round"/>
                  <v:shadow color="black" opacity="49150f" offset=".74833mm,.74833mm"/>
                  <v:textbox inset="0,0,0,0">
                    <w:txbxContent>
                      <w:p w14:paraId="760E3FA5" w14:textId="77777777" w:rsidR="00237A11" w:rsidRDefault="00237A11" w:rsidP="00AC3C16">
                        <w:pPr>
                          <w:jc w:val="center"/>
                          <w:rPr>
                            <w:szCs w:val="18"/>
                          </w:rPr>
                        </w:pPr>
                        <w:r>
                          <w:rPr>
                            <w:szCs w:val="18"/>
                          </w:rPr>
                          <w:t>No</w:t>
                        </w:r>
                      </w:p>
                    </w:txbxContent>
                  </v:textbox>
                </v:shape>
                <v:shape id="Text Box 77" o:spid="_x0000_s1100" type="#_x0000_t202" style="position:absolute;left:4839;top:4499;width:358;height: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" stroked="f">
                  <v:stroke joinstyle="round"/>
                  <v:shadow color="black" opacity="49150f" offset=".74833mm,.74833mm"/>
                  <v:textbox inset="0,0,0,0">
                    <w:txbxContent>
                      <w:p w14:paraId="48156630" w14:textId="77777777" w:rsidR="00237A11" w:rsidRDefault="00237A11" w:rsidP="00AC3C16">
                        <w:pPr>
                          <w:jc w:val="center"/>
                          <w:rPr>
                            <w:szCs w:val="18"/>
                          </w:rPr>
                        </w:pPr>
                        <w:r>
                          <w:rPr>
                            <w:szCs w:val="18"/>
                          </w:rPr>
                          <w:t>No</w:t>
                        </w:r>
                      </w:p>
                    </w:txbxContent>
                  </v:textbox>
                </v:shape>
                <v:shape id="Text Box 78" o:spid="_x0000_s1101" type="#_x0000_t202" style="position:absolute;left:6479;top:5219;width:358;height:1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" stroked="f">
                  <v:stroke joinstyle="round"/>
                  <v:shadow color="black" opacity="49150f" offset=".74833mm,.74833mm"/>
                  <v:textbox inset="0,0,0,0">
                    <w:txbxContent>
                      <w:p w14:paraId="6B169F36" w14:textId="77777777" w:rsidR="00237A11" w:rsidRDefault="00237A11" w:rsidP="00AC3C16">
                        <w:pPr>
                          <w:jc w:val="center"/>
                          <w:rPr>
                            <w:szCs w:val="18"/>
                          </w:rPr>
                        </w:pPr>
                        <w:r>
                          <w:rPr>
                            <w:szCs w:val="18"/>
                          </w:rPr>
                          <w:t>Yes</w:t>
                        </w:r>
                      </w:p>
                    </w:txbxContent>
                  </v:textbox>
                </v:shape>
                <v:shape id="Text Box 79" o:spid="_x0000_s1102" type="#_x0000_t202" style="position:absolute;left:2519;top:11339;width:1619;height:3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" stroked="f">
                  <v:stroke joinstyle="round"/>
                  <v:shadow color="black" opacity="49150f" offset=".74833mm,.74833mm"/>
                  <v:textbox inset="0,0,0,0">
                    <w:txbxContent>
                      <w:p w14:paraId="7A5A5392" w14:textId="77777777" w:rsidR="00237A11" w:rsidRDefault="00237A11" w:rsidP="00AC3C16">
                        <w:pPr>
                          <w:jc w:val="center"/>
                          <w:rPr>
                            <w:szCs w:val="18"/>
                          </w:rPr>
                        </w:pPr>
                        <w:r>
                          <w:rPr>
                            <w:szCs w:val="18"/>
                          </w:rPr>
                          <w:t>Defines content</w:t>
                        </w:r>
                      </w:p>
                    </w:txbxContent>
                  </v:textbox>
                </v:shape>
                <v:shape id="_x0000_s1103" type="#_x0000_t202" style="position:absolute;left:4657;top:11335;width:1250;height:5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" stroked="f">
                  <v:stroke joinstyle="round"/>
                  <v:shadow color="black" opacity="49150f" offset=".74833mm,.74833mm"/>
                  <v:textbox inset="0,0,0,0">
                    <w:txbxContent>
                      <w:p w14:paraId="4FBEF6B0" w14:textId="77777777" w:rsidR="00237A11" w:rsidRDefault="00237A11" w:rsidP="00AC3C16">
                        <w:pPr>
                          <w:jc w:val="center"/>
                          <w:rPr>
                            <w:szCs w:val="18"/>
                          </w:rPr>
                        </w:pPr>
                        <w:r>
                          <w:rPr>
                            <w:szCs w:val="18"/>
                          </w:rPr>
                          <w:t>Defines display</w:t>
                        </w:r>
                      </w:p>
                    </w:txbxContent>
                  </v:textbox>
                </v:shape>
                <w10:anchorlock/>
              </v:group>
            </w:pict>
          </mc:Fallback>
        </mc:AlternateContent>
      </w:r>
    </w:p>
    <w:p w14:paraId="4012F9DA" w14:textId="7DD23785" w:rsidR="00AC3C16" w:rsidRPr="008D2AE6" w:rsidRDefault="00AC3C16" w:rsidP="00DD260B">
      <w:pPr>
        <w:pStyle w:val="Figurecaption"/>
        <w:jc w:val="center"/>
      </w:pPr>
      <w:bookmarkStart w:id="173" w:name="_Toc445971341"/>
      <w:bookmarkStart w:id="174" w:name="_Ref449585826"/>
      <w:bookmarkStart w:id="175" w:name="_Toc462235064"/>
      <w:r w:rsidRPr="008D2AE6">
        <w:t>Product specification process</w:t>
      </w:r>
      <w:bookmarkEnd w:id="173"/>
      <w:bookmarkEnd w:id="174"/>
      <w:bookmarkEnd w:id="175"/>
    </w:p>
    <w:p w14:paraId="33080726" w14:textId="77777777" w:rsidR="00AC3C16" w:rsidRPr="008D2AE6" w:rsidRDefault="00AC3C16" w:rsidP="00B9380E">
      <w:pPr>
        <w:pStyle w:val="Kop3"/>
        <w:tabs>
          <w:tab w:val="num" w:pos="720"/>
        </w:tabs>
      </w:pPr>
      <w:bookmarkStart w:id="176" w:name="_toc769"/>
      <w:bookmarkStart w:id="177" w:name="_Toc445971328"/>
      <w:bookmarkStart w:id="178" w:name="_Toc176790085"/>
      <w:bookmarkEnd w:id="176"/>
      <w:r w:rsidRPr="008D2AE6">
        <w:lastRenderedPageBreak/>
        <w:t>Key Steps</w:t>
      </w:r>
      <w:bookmarkEnd w:id="177"/>
      <w:bookmarkEnd w:id="178"/>
    </w:p>
    <w:p w14:paraId="5607064F" w14:textId="25707D08" w:rsidR="00AC3C16" w:rsidRPr="008D2AE6" w:rsidRDefault="00AC3C16" w:rsidP="00AC3C16">
      <w:pPr>
        <w:pStyle w:val="Plattetekst"/>
      </w:pPr>
      <w:r w:rsidRPr="008D2AE6">
        <w:t>The following are key steps when developing S-1</w:t>
      </w:r>
      <w:r w:rsidR="003A14DB" w:rsidRPr="008D2AE6">
        <w:t>00 based product specifications.</w:t>
      </w:r>
    </w:p>
    <w:p w14:paraId="6689E5CE" w14:textId="5D29C2B6" w:rsidR="00AC3C16" w:rsidRPr="008D2AE6" w:rsidRDefault="003A14DB" w:rsidP="00B9380E">
      <w:pPr>
        <w:pStyle w:val="Kop4"/>
        <w:ind w:left="993" w:hanging="993"/>
      </w:pPr>
      <w:r w:rsidRPr="008D2AE6">
        <w:t>Determine geometry requirement</w:t>
      </w:r>
    </w:p>
    <w:p w14:paraId="5341F942" w14:textId="367F3666" w:rsidR="00AC3C16" w:rsidRPr="008D2AE6" w:rsidRDefault="00AC3C16" w:rsidP="007B4D09">
      <w:pPr>
        <w:pStyle w:val="Plattetekst"/>
      </w:pPr>
      <w:r w:rsidRPr="008D2AE6">
        <w:t xml:space="preserve">The first step in developing the specification is to determine whether the data will be discrete or continuous.  A product specification may include both discrete and continuous data and </w:t>
      </w:r>
      <w:r w:rsidR="003A14DB" w:rsidRPr="008D2AE6">
        <w:t>these can be scoped separately.</w:t>
      </w:r>
    </w:p>
    <w:p w14:paraId="2504489F" w14:textId="77777777" w:rsidR="00AC3C16" w:rsidRPr="008D2AE6" w:rsidRDefault="00AC3C16" w:rsidP="007B4D09">
      <w:pPr>
        <w:pStyle w:val="Bullet1"/>
        <w:numPr>
          <w:ilvl w:val="0"/>
          <w:numId w:val="0"/>
        </w:numPr>
        <w:tabs>
          <w:tab w:val="num" w:pos="993"/>
        </w:tabs>
        <w:spacing w:line="240" w:lineRule="auto"/>
        <w:ind w:left="425" w:hanging="425"/>
        <w:jc w:val="both"/>
        <w:outlineLvl w:val="0"/>
        <w:rPr>
          <w:u w:val="single"/>
        </w:rPr>
      </w:pPr>
      <w:r w:rsidRPr="008D2AE6">
        <w:rPr>
          <w:u w:val="single"/>
        </w:rPr>
        <w:t>Vector Geometry or Coverage-based</w:t>
      </w:r>
    </w:p>
    <w:p w14:paraId="3062C7F7" w14:textId="77777777" w:rsidR="00AC3C16" w:rsidRPr="008D2AE6" w:rsidRDefault="00AC3C16" w:rsidP="007B4D09">
      <w:pPr>
        <w:pStyle w:val="Plattetekst"/>
      </w:pPr>
      <w:r w:rsidRPr="008D2AE6">
        <w:t>Geographic phenomena fall into two broad categories — discrete and continuous.  Discrete phenomena are recognisable objects that have relatively well-defined boundaries or spatial extent.  Examples could include buildings, or aids to navigation.  Continuous phenomena, such as radio signal strength or ground elevation, vary over space and have no specific extent. A value or description of a continuous phenomenon is only meaningful at a particular position in space (and possibly time).  Signal strength, for example, takes on specific values only at defined locations, whether measured or interpolated from other locations.</w:t>
      </w:r>
    </w:p>
    <w:p w14:paraId="589E1E27" w14:textId="30627B41" w:rsidR="00AC3C16" w:rsidRPr="008D2AE6" w:rsidRDefault="00AC3C16" w:rsidP="00B9380E">
      <w:pPr>
        <w:pStyle w:val="Kop4"/>
        <w:ind w:left="993" w:hanging="993"/>
      </w:pPr>
      <w:r w:rsidRPr="008D2AE6">
        <w:t>Determine classes and attributes</w:t>
      </w:r>
      <w:r w:rsidR="00B17472" w:rsidRPr="008D2AE6">
        <w:t xml:space="preserve"> and relationships</w:t>
      </w:r>
    </w:p>
    <w:p w14:paraId="44F7ACB0" w14:textId="298C57AF" w:rsidR="00AC3C16" w:rsidRPr="008D2AE6" w:rsidRDefault="00AC3C16" w:rsidP="00AC3C16">
      <w:pPr>
        <w:pStyle w:val="Plattetekst"/>
      </w:pPr>
      <w:r w:rsidRPr="008D2AE6">
        <w:t xml:space="preserve">The next step is to identify groups or classes into which the data objects fall and their associated </w:t>
      </w:r>
      <w:r w:rsidR="00B17472" w:rsidRPr="008D2AE6">
        <w:t>attributes and relationships</w:t>
      </w:r>
      <w:r w:rsidRPr="008D2AE6">
        <w:t>.  The data objects, classes and attributes may have already been defined for another application and those existing definitions should be used.  If not, then new definitions will need to be created.  S-100 uses two specific object types, the feature type for objects that have attributes and geometric properties and the information type which is an object with no geometric properties.  Information types can be associated with feature types.</w:t>
      </w:r>
    </w:p>
    <w:p w14:paraId="6CA8B2B4" w14:textId="2132B75B" w:rsidR="00AC3C16" w:rsidRPr="008D2AE6" w:rsidRDefault="00AC3C16" w:rsidP="00AC3C16">
      <w:pPr>
        <w:pStyle w:val="Plattetekst"/>
      </w:pPr>
      <w:r w:rsidRPr="008D2AE6">
        <w:rPr>
          <w:color w:val="407EC9"/>
        </w:rPr>
        <w:t>EXAMPLE:</w:t>
      </w:r>
      <w:r w:rsidRPr="008D2AE6">
        <w:t xml:space="preserve"> Aids to Navigation are discrete phenomena, which can be divided into two classes: fixed and floating.  As they carry a position these would be feature types in S-100.  Their properties would be defined as attributes, </w:t>
      </w:r>
      <w:r w:rsidR="003A14DB" w:rsidRPr="008D2AE6">
        <w:t>such as shape, colour and name.</w:t>
      </w:r>
    </w:p>
    <w:p w14:paraId="1EDC8A45" w14:textId="77777777" w:rsidR="00AC3C16" w:rsidRPr="008D2AE6" w:rsidRDefault="00AC3C16" w:rsidP="00AC3C16">
      <w:pPr>
        <w:pStyle w:val="Plattetekst"/>
      </w:pPr>
      <w:r w:rsidRPr="008D2AE6">
        <w:t xml:space="preserve">An </w:t>
      </w:r>
      <w:proofErr w:type="spellStart"/>
      <w:r w:rsidRPr="008D2AE6">
        <w:t>AtoN</w:t>
      </w:r>
      <w:proofErr w:type="spellEnd"/>
      <w:r w:rsidRPr="008D2AE6">
        <w:t xml:space="preserve"> Report could be an information type carrying details of the report, date and the author.</w:t>
      </w:r>
    </w:p>
    <w:p w14:paraId="0DB13BAE" w14:textId="31B0E1F2" w:rsidR="00AC3C16" w:rsidRPr="008D2AE6" w:rsidRDefault="00AC3C16" w:rsidP="00AC3C16">
      <w:pPr>
        <w:pStyle w:val="Plattetekst"/>
      </w:pPr>
      <w:r w:rsidRPr="008D2AE6">
        <w:t xml:space="preserve">Note: Attributes other than geometric properties are considered thematic attributes. </w:t>
      </w:r>
      <w:r w:rsidR="003A14DB" w:rsidRPr="008D2AE6">
        <w:t xml:space="preserve"> </w:t>
      </w:r>
      <w:r w:rsidRPr="008D2AE6">
        <w:t>These can be simple or complex.  A simple attribute carries a descriptive characteristic usually a value of a given type e.g. text, date, Boolean integer.  A complex attribute is a property composed of one or more simple attributes known as sub attributes.</w:t>
      </w:r>
    </w:p>
    <w:p w14:paraId="634B480B" w14:textId="77777777" w:rsidR="00AC3C16" w:rsidRPr="008D2AE6" w:rsidRDefault="00AC3C16" w:rsidP="00B9380E">
      <w:pPr>
        <w:pStyle w:val="Kop4"/>
        <w:ind w:left="993" w:hanging="993"/>
      </w:pPr>
      <w:r w:rsidRPr="008D2AE6">
        <w:t>Create application schema</w:t>
      </w:r>
    </w:p>
    <w:p w14:paraId="5A17B2EC" w14:textId="77777777" w:rsidR="00AC3C16" w:rsidRPr="008D2AE6" w:rsidRDefault="00AC3C16" w:rsidP="007B4D09">
      <w:pPr>
        <w:pStyle w:val="Plattetekst"/>
      </w:pPr>
      <w:r w:rsidRPr="008D2AE6">
        <w:t>The next step is to create a model (schema) of the application.  This can either be a logical model or a physical model.</w:t>
      </w:r>
    </w:p>
    <w:p w14:paraId="5A37FB46" w14:textId="77777777" w:rsidR="00AC3C16" w:rsidRPr="008D2AE6" w:rsidRDefault="00AC3C16" w:rsidP="00AC3C16">
      <w:pPr>
        <w:pStyle w:val="Plattetekst"/>
        <w:rPr>
          <w:color w:val="0000FF"/>
        </w:rPr>
      </w:pPr>
      <w:r w:rsidRPr="008D2AE6">
        <w:rPr>
          <w:color w:val="407EC9"/>
        </w:rPr>
        <w:t>EXAMPLE:</w:t>
      </w:r>
      <w:r w:rsidRPr="008D2AE6">
        <w:t xml:space="preserve"> A logical (conceptual) model can be created in Unified Modelling Language (UML).  A physical (encoded) model can be created in Extensible Markup Language (XML).</w:t>
      </w:r>
    </w:p>
    <w:p w14:paraId="30AF89B7" w14:textId="77777777" w:rsidR="00AC3C16" w:rsidRPr="008D2AE6" w:rsidRDefault="00AC3C16" w:rsidP="00AC3C16">
      <w:pPr>
        <w:pStyle w:val="WW-Default"/>
        <w:spacing w:after="120"/>
        <w:jc w:val="center"/>
        <w:rPr>
          <w:lang w:val="en-GB"/>
        </w:rPr>
      </w:pPr>
      <w:r w:rsidRPr="008D2AE6">
        <w:rPr>
          <w:noProof/>
          <w:color w:val="auto"/>
          <w:sz w:val="22"/>
          <w:szCs w:val="22"/>
          <w:lang w:val="de-DE" w:eastAsia="de-DE"/>
        </w:rPr>
        <w:lastRenderedPageBreak/>
        <w:drawing>
          <wp:inline distT="0" distB="0" distL="0" distR="0" wp14:anchorId="5D1E708D" wp14:editId="73D0A8D0">
            <wp:extent cx="2846705" cy="3168650"/>
            <wp:effectExtent l="0" t="0" r="0" b="6350"/>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846705" cy="3168650"/>
                    </a:xfrm>
                    <a:prstGeom prst="rect">
                      <a:avLst/>
                    </a:prstGeom>
                    <a:solidFill>
                      <a:srgbClr val="FFFFFF"/>
                    </a:solidFill>
                    <a:ln>
                      <a:noFill/>
                    </a:ln>
                  </pic:spPr>
                </pic:pic>
              </a:graphicData>
            </a:graphic>
          </wp:inline>
        </w:drawing>
      </w:r>
    </w:p>
    <w:p w14:paraId="594310CA" w14:textId="77777777" w:rsidR="00AC3C16" w:rsidRPr="008D2AE6" w:rsidRDefault="00AC3C16" w:rsidP="005946A0">
      <w:pPr>
        <w:pStyle w:val="Figurecaption"/>
      </w:pPr>
      <w:bookmarkStart w:id="179" w:name="_Toc445971342"/>
      <w:bookmarkStart w:id="180" w:name="_Toc462235065"/>
      <w:r w:rsidRPr="008D2AE6">
        <w:t>Example model in UML</w:t>
      </w:r>
      <w:bookmarkEnd w:id="179"/>
      <w:bookmarkEnd w:id="180"/>
    </w:p>
    <w:p w14:paraId="7CE7F104" w14:textId="3CCECC7F" w:rsidR="00AC3C16" w:rsidRPr="008D2AE6" w:rsidRDefault="00AC3C16" w:rsidP="00AC3C16">
      <w:pPr>
        <w:pStyle w:val="Plattetekst"/>
      </w:pPr>
      <w:r w:rsidRPr="008D2AE6">
        <w:t xml:space="preserve">If the application involves complex structures or relationships, these can more easily be visualised in UML and the resulting logical model should be included in the Product Specification.  In some </w:t>
      </w:r>
      <w:r w:rsidR="00DD260B" w:rsidRPr="008D2AE6">
        <w:t>cases,</w:t>
      </w:r>
      <w:r w:rsidRPr="008D2AE6">
        <w:t xml:space="preserve"> it is possible to generate the physical model automa</w:t>
      </w:r>
      <w:r w:rsidR="003A14DB" w:rsidRPr="008D2AE6">
        <w:t>tically from the logical model.</w:t>
      </w:r>
    </w:p>
    <w:p w14:paraId="69162C46" w14:textId="77777777" w:rsidR="00AC3C16" w:rsidRPr="008D2AE6" w:rsidRDefault="00AC3C16" w:rsidP="007B4D09">
      <w:pPr>
        <w:pStyle w:val="Plattetekst"/>
      </w:pPr>
      <w:r w:rsidRPr="008D2AE6">
        <w:t>In S-100 application schemas are realised in a Feature Catalogue that is encoded in XML.  This defines the features, information types and attributes used within a data product.</w:t>
      </w:r>
    </w:p>
    <w:p w14:paraId="12AD6328" w14:textId="77777777" w:rsidR="00AC3C16" w:rsidRPr="008D2AE6" w:rsidRDefault="00AC3C16" w:rsidP="00B9380E">
      <w:pPr>
        <w:pStyle w:val="Kop4"/>
        <w:ind w:left="993" w:hanging="993"/>
      </w:pPr>
      <w:r w:rsidRPr="008D2AE6">
        <w:t xml:space="preserve">Coordinate Reference System </w:t>
      </w:r>
    </w:p>
    <w:p w14:paraId="20C1B453" w14:textId="4B79CDB8" w:rsidR="00AC3C16" w:rsidRPr="008D2AE6" w:rsidRDefault="00AC3C16" w:rsidP="00AC3C16">
      <w:pPr>
        <w:pStyle w:val="Plattetekst"/>
      </w:pPr>
      <w:r w:rsidRPr="008D2AE6">
        <w:t>The appropriate Coordinate Reference System (CRS) must be determined for the data product. It could be horizontal and vertical coordinate reference systems</w:t>
      </w:r>
      <w:r w:rsidR="00FD3ED7" w:rsidRPr="008D2AE6">
        <w:t>.</w:t>
      </w:r>
    </w:p>
    <w:p w14:paraId="422F8FDF" w14:textId="7EC6E58D" w:rsidR="00AC3C16" w:rsidRPr="008D2AE6" w:rsidRDefault="00AC3C16" w:rsidP="00AC3C16">
      <w:pPr>
        <w:pStyle w:val="Plattetekst"/>
        <w:rPr>
          <w:color w:val="0000FF"/>
        </w:rPr>
      </w:pPr>
      <w:r w:rsidRPr="008D2AE6">
        <w:rPr>
          <w:color w:val="407EC9"/>
        </w:rPr>
        <w:t>EXAMPLE</w:t>
      </w:r>
      <w:r w:rsidR="009B58CA" w:rsidRPr="008D2AE6">
        <w:rPr>
          <w:color w:val="407EC9"/>
        </w:rPr>
        <w:t>:</w:t>
      </w:r>
    </w:p>
    <w:p w14:paraId="35AF2EEF" w14:textId="77777777" w:rsidR="00AC3C16" w:rsidRPr="008D2AE6" w:rsidRDefault="00AC3C16" w:rsidP="00AC3C16">
      <w:pPr>
        <w:pStyle w:val="Plattetekst"/>
      </w:pPr>
      <w:r w:rsidRPr="008D2AE6">
        <w:t>WGS84 (World Geodetic System of 1984) should be used for the horizontal reference system for spatial data.  WGS84 should be used as the reference ellipsoid.  The data producer must undertake any conversion.</w:t>
      </w:r>
    </w:p>
    <w:p w14:paraId="1CA86742" w14:textId="77777777" w:rsidR="00AC3C16" w:rsidRPr="008D2AE6" w:rsidRDefault="00AC3C16" w:rsidP="00B9380E">
      <w:pPr>
        <w:pStyle w:val="Kop4"/>
        <w:ind w:left="993" w:hanging="993"/>
      </w:pPr>
      <w:r w:rsidRPr="008D2AE6">
        <w:t>Units of measure</w:t>
      </w:r>
    </w:p>
    <w:p w14:paraId="038E200E" w14:textId="77777777" w:rsidR="00AC3C16" w:rsidRPr="008D2AE6" w:rsidRDefault="00AC3C16" w:rsidP="007B4D09">
      <w:pPr>
        <w:pStyle w:val="Plattetekst"/>
      </w:pPr>
      <w:r w:rsidRPr="008D2AE6">
        <w:t>Measurement units need to be specified.</w:t>
      </w:r>
    </w:p>
    <w:p w14:paraId="7E705ABA" w14:textId="6FB0E61B" w:rsidR="00AC3C16" w:rsidRPr="008D2AE6" w:rsidRDefault="00AC3C16" w:rsidP="00AC3C16">
      <w:pPr>
        <w:pStyle w:val="WW-Default"/>
        <w:spacing w:before="200"/>
        <w:jc w:val="both"/>
        <w:rPr>
          <w:rFonts w:asciiTheme="minorHAnsi" w:eastAsiaTheme="minorHAnsi" w:hAnsiTheme="minorHAnsi" w:cstheme="minorBidi"/>
          <w:color w:val="auto"/>
          <w:sz w:val="22"/>
          <w:szCs w:val="22"/>
          <w:lang w:val="en-GB" w:eastAsia="en-US"/>
        </w:rPr>
      </w:pPr>
      <w:r w:rsidRPr="008D2AE6">
        <w:rPr>
          <w:rFonts w:asciiTheme="minorHAnsi" w:hAnsiTheme="minorHAnsi"/>
          <w:color w:val="407EC9"/>
          <w:sz w:val="22"/>
          <w:szCs w:val="22"/>
          <w:lang w:val="en-GB"/>
        </w:rPr>
        <w:t>EXAMPLE:</w:t>
      </w:r>
      <w:r w:rsidRPr="008D2AE6">
        <w:rPr>
          <w:sz w:val="22"/>
          <w:szCs w:val="22"/>
          <w:lang w:val="en-GB"/>
        </w:rPr>
        <w:t xml:space="preserve"> </w:t>
      </w:r>
      <w:r w:rsidR="005F1FA0" w:rsidRPr="008D2AE6">
        <w:rPr>
          <w:rFonts w:asciiTheme="minorHAnsi" w:eastAsiaTheme="minorHAnsi" w:hAnsiTheme="minorHAnsi" w:cstheme="minorBidi"/>
          <w:color w:val="auto"/>
          <w:sz w:val="22"/>
          <w:szCs w:val="22"/>
          <w:lang w:val="en-GB" w:eastAsia="en-US"/>
        </w:rPr>
        <w:t>met</w:t>
      </w:r>
      <w:r w:rsidRPr="008D2AE6">
        <w:rPr>
          <w:rFonts w:asciiTheme="minorHAnsi" w:eastAsiaTheme="minorHAnsi" w:hAnsiTheme="minorHAnsi" w:cstheme="minorBidi"/>
          <w:color w:val="auto"/>
          <w:sz w:val="22"/>
          <w:szCs w:val="22"/>
          <w:lang w:val="en-GB" w:eastAsia="en-US"/>
        </w:rPr>
        <w:t>r</w:t>
      </w:r>
      <w:r w:rsidR="005F1FA0" w:rsidRPr="008D2AE6">
        <w:rPr>
          <w:rFonts w:asciiTheme="minorHAnsi" w:eastAsiaTheme="minorHAnsi" w:hAnsiTheme="minorHAnsi" w:cstheme="minorBidi"/>
          <w:color w:val="auto"/>
          <w:sz w:val="22"/>
          <w:szCs w:val="22"/>
          <w:lang w:val="en-GB" w:eastAsia="en-US"/>
        </w:rPr>
        <w:t>e</w:t>
      </w:r>
      <w:r w:rsidRPr="008D2AE6">
        <w:rPr>
          <w:rFonts w:asciiTheme="minorHAnsi" w:eastAsiaTheme="minorHAnsi" w:hAnsiTheme="minorHAnsi" w:cstheme="minorBidi"/>
          <w:color w:val="auto"/>
          <w:sz w:val="22"/>
          <w:szCs w:val="22"/>
          <w:lang w:val="en-GB" w:eastAsia="en-US"/>
        </w:rPr>
        <w:t>s, nautical miles</w:t>
      </w:r>
    </w:p>
    <w:p w14:paraId="375580C4" w14:textId="77777777" w:rsidR="00AC3C16" w:rsidRPr="008D2AE6" w:rsidRDefault="00AC3C16" w:rsidP="00B9380E">
      <w:pPr>
        <w:pStyle w:val="Kop4"/>
        <w:ind w:left="993" w:hanging="993"/>
      </w:pPr>
      <w:r w:rsidRPr="008D2AE6">
        <w:t>Data Quality</w:t>
      </w:r>
    </w:p>
    <w:p w14:paraId="6639A7F5" w14:textId="77777777" w:rsidR="00AC3C16" w:rsidRPr="008D2AE6" w:rsidRDefault="00AC3C16" w:rsidP="00AC3C16">
      <w:pPr>
        <w:pStyle w:val="Plattetekst"/>
      </w:pPr>
      <w:r w:rsidRPr="008D2AE6">
        <w:t>Accuracy of data and validation procedures should be indicated.</w:t>
      </w:r>
    </w:p>
    <w:p w14:paraId="4CED4A27" w14:textId="26FDB9CF" w:rsidR="00AC3C16" w:rsidRPr="008D2AE6" w:rsidRDefault="00AC3C16" w:rsidP="00AC3C16">
      <w:pPr>
        <w:pStyle w:val="WW-Default"/>
        <w:spacing w:before="200"/>
        <w:jc w:val="both"/>
        <w:rPr>
          <w:sz w:val="22"/>
          <w:szCs w:val="22"/>
          <w:lang w:val="en-GB"/>
        </w:rPr>
      </w:pPr>
      <w:r w:rsidRPr="008D2AE6">
        <w:rPr>
          <w:rFonts w:asciiTheme="minorHAnsi" w:hAnsiTheme="minorHAnsi"/>
          <w:color w:val="407EC9"/>
          <w:sz w:val="22"/>
          <w:szCs w:val="22"/>
          <w:lang w:val="en-GB"/>
        </w:rPr>
        <w:t>EXAMPLE:</w:t>
      </w:r>
      <w:r w:rsidRPr="008D2AE6">
        <w:rPr>
          <w:sz w:val="22"/>
          <w:szCs w:val="22"/>
          <w:lang w:val="en-GB"/>
        </w:rPr>
        <w:t xml:space="preserve"> </w:t>
      </w:r>
      <w:r w:rsidRPr="008D2AE6">
        <w:rPr>
          <w:rFonts w:asciiTheme="minorHAnsi" w:eastAsiaTheme="minorHAnsi" w:hAnsiTheme="minorHAnsi" w:cstheme="minorBidi"/>
          <w:color w:val="auto"/>
          <w:sz w:val="22"/>
          <w:szCs w:val="22"/>
          <w:lang w:val="en-GB" w:eastAsia="en-US"/>
        </w:rPr>
        <w:t>+/- 1 m (95% probability) measured against a given reference system.</w:t>
      </w:r>
    </w:p>
    <w:p w14:paraId="4642A670" w14:textId="77777777" w:rsidR="00AC3C16" w:rsidRPr="008D2AE6" w:rsidRDefault="00AC3C16" w:rsidP="00B9380E">
      <w:pPr>
        <w:pStyle w:val="Kop4"/>
        <w:ind w:left="993" w:hanging="993"/>
      </w:pPr>
      <w:r w:rsidRPr="008D2AE6">
        <w:t>Maintenance</w:t>
      </w:r>
    </w:p>
    <w:p w14:paraId="05F80297" w14:textId="77777777" w:rsidR="00AC3C16" w:rsidRPr="008D2AE6" w:rsidRDefault="00AC3C16" w:rsidP="00AC3C16">
      <w:pPr>
        <w:pStyle w:val="Plattetekst"/>
      </w:pPr>
      <w:r w:rsidRPr="008D2AE6">
        <w:t>The ownership of the specification and the revision arrangements should be shown.</w:t>
      </w:r>
    </w:p>
    <w:p w14:paraId="1687FD8D" w14:textId="6ECDFFBB" w:rsidR="00AC3C16" w:rsidRPr="008D2AE6" w:rsidRDefault="00AC3C16" w:rsidP="00AC3C16">
      <w:pPr>
        <w:pStyle w:val="Plattetekst"/>
      </w:pPr>
      <w:r w:rsidRPr="008D2AE6">
        <w:rPr>
          <w:color w:val="407EC9"/>
        </w:rPr>
        <w:t>EXAMPLE:</w:t>
      </w:r>
      <w:r w:rsidRPr="008D2AE6">
        <w:t xml:space="preserve"> IALA Committee XYZ is responsible for revising this Product Specification annually.</w:t>
      </w:r>
    </w:p>
    <w:p w14:paraId="7A16C184" w14:textId="77777777" w:rsidR="00AC3C16" w:rsidRPr="008D2AE6" w:rsidRDefault="00AC3C16" w:rsidP="00B9380E">
      <w:pPr>
        <w:pStyle w:val="Kop4"/>
        <w:ind w:left="993" w:hanging="993"/>
      </w:pPr>
      <w:r w:rsidRPr="008D2AE6">
        <w:lastRenderedPageBreak/>
        <w:t>Portrayal</w:t>
      </w:r>
    </w:p>
    <w:p w14:paraId="560AE71A" w14:textId="77777777" w:rsidR="00AC3C16" w:rsidRPr="008D2AE6" w:rsidRDefault="00AC3C16" w:rsidP="00AC3C16">
      <w:pPr>
        <w:pStyle w:val="Plattetekst"/>
      </w:pPr>
      <w:r w:rsidRPr="008D2AE6">
        <w:t>Portrayal is optional in S-100, but if included, provides the rules for display and symbology, which apply to the data defined in this specification and should be described in a Portrayal Catalogue.</w:t>
      </w:r>
    </w:p>
    <w:p w14:paraId="7B50BDEA" w14:textId="77777777" w:rsidR="00AC3C16" w:rsidRPr="008D2AE6" w:rsidRDefault="00AC3C16" w:rsidP="00AC3C16">
      <w:pPr>
        <w:pStyle w:val="Plattetekst"/>
      </w:pPr>
      <w:r w:rsidRPr="008D2AE6">
        <w:rPr>
          <w:color w:val="407EC9"/>
        </w:rPr>
        <w:t>EXAMPLE:</w:t>
      </w:r>
      <w:r w:rsidRPr="008D2AE6">
        <w:t xml:space="preserve"> Display and symbols should be in accordance with IMO SN Circ. 243.</w:t>
      </w:r>
    </w:p>
    <w:p w14:paraId="6392A24E" w14:textId="77777777" w:rsidR="00AC3C16" w:rsidRPr="008D2AE6" w:rsidRDefault="00AC3C16" w:rsidP="00B9380E">
      <w:pPr>
        <w:pStyle w:val="Kop4"/>
        <w:ind w:left="993" w:hanging="993"/>
      </w:pPr>
      <w:r w:rsidRPr="008D2AE6">
        <w:t>Data format (encoding)</w:t>
      </w:r>
    </w:p>
    <w:p w14:paraId="0B69848C" w14:textId="77777777" w:rsidR="00AC3C16" w:rsidRPr="008D2AE6" w:rsidRDefault="00AC3C16" w:rsidP="00AC3C16">
      <w:pPr>
        <w:pStyle w:val="Plattetekst"/>
      </w:pPr>
      <w:r w:rsidRPr="008D2AE6">
        <w:t>Encoding needs to be discussed, options include XML and GML (Geography Markup Language).</w:t>
      </w:r>
    </w:p>
    <w:p w14:paraId="6A0EAC26" w14:textId="77777777" w:rsidR="00AC3C16" w:rsidRPr="008D2AE6" w:rsidRDefault="00AC3C16" w:rsidP="00AC3C16">
      <w:pPr>
        <w:pStyle w:val="Plattetekst"/>
      </w:pPr>
      <w:r w:rsidRPr="008D2AE6">
        <w:t>For some products a web service such as an OGC Web Feature Service (WFS) may replace traditional encoding formats.</w:t>
      </w:r>
    </w:p>
    <w:p w14:paraId="4FEF1DF9" w14:textId="0A9BC982" w:rsidR="00AC3C16" w:rsidRPr="008D2AE6" w:rsidRDefault="00AC3C16" w:rsidP="00AC3C16">
      <w:pPr>
        <w:pStyle w:val="Plattetekst"/>
      </w:pPr>
      <w:r w:rsidRPr="008D2AE6">
        <w:t>The following example (</w:t>
      </w:r>
      <w:r w:rsidR="005F1FA0" w:rsidRPr="008D2AE6">
        <w:fldChar w:fldCharType="begin"/>
      </w:r>
      <w:r w:rsidR="005F1FA0" w:rsidRPr="008D2AE6">
        <w:instrText xml:space="preserve"> REF _Ref232139687 \r \h </w:instrText>
      </w:r>
      <w:r w:rsidR="005F1FA0" w:rsidRPr="008D2AE6">
        <w:fldChar w:fldCharType="separate"/>
      </w:r>
      <w:r w:rsidR="005F1FA0" w:rsidRPr="008D2AE6">
        <w:t>Figure 9</w:t>
      </w:r>
      <w:r w:rsidR="005F1FA0" w:rsidRPr="008D2AE6">
        <w:fldChar w:fldCharType="end"/>
      </w:r>
      <w:r w:rsidRPr="008D2AE6">
        <w:t>) shows an XML encoding for buoys, taken from a model produced by the General Lighthouse Authorities, put in a form of XML being developed by the UK Hydrographic Office for</w:t>
      </w:r>
      <w:r w:rsidR="005F1FA0" w:rsidRPr="008D2AE6">
        <w:t xml:space="preserve"> S-100 Product Specifications.</w:t>
      </w:r>
    </w:p>
    <w:p w14:paraId="235DB014" w14:textId="77777777" w:rsidR="00AC3C16" w:rsidRPr="008D2AE6" w:rsidRDefault="00AC3C16" w:rsidP="00AC3C16"/>
    <w:p w14:paraId="5C38A1D7" w14:textId="77777777" w:rsidR="00AC3C16" w:rsidRPr="008D2AE6" w:rsidRDefault="00AC3C16" w:rsidP="00AC3C16">
      <w:pPr>
        <w:pStyle w:val="HTML-voorafopgemaakt1"/>
      </w:pPr>
      <w:r w:rsidRPr="008D2AE6">
        <w:t>&lt;?xml version="1.0" encoding="utf-8" ?&gt;</w:t>
      </w:r>
    </w:p>
    <w:p w14:paraId="03A5A640" w14:textId="77777777" w:rsidR="00AC3C16" w:rsidRPr="008D2AE6" w:rsidRDefault="00AC3C16" w:rsidP="00AC3C16">
      <w:pPr>
        <w:pStyle w:val="HTML-voorafopgemaakt1"/>
      </w:pPr>
      <w:r w:rsidRPr="008D2AE6">
        <w:t xml:space="preserve">&lt;s100:FeatureCollection xmlns:s100="http://www.iho.int/S-100" xmlns:a104="http://www.iala-aism.org/A-104" </w:t>
      </w:r>
      <w:proofErr w:type="spellStart"/>
      <w:r w:rsidRPr="008D2AE6">
        <w:t>xmlns:xsi</w:t>
      </w:r>
      <w:proofErr w:type="spellEnd"/>
      <w:r w:rsidRPr="008D2AE6">
        <w:t xml:space="preserve">="http://www.w3.org/2001/XMLSchema-instance" </w:t>
      </w:r>
      <w:proofErr w:type="spellStart"/>
      <w:r w:rsidRPr="008D2AE6">
        <w:t>xmlns:xlink</w:t>
      </w:r>
      <w:proofErr w:type="spellEnd"/>
      <w:r w:rsidRPr="008D2AE6">
        <w:t xml:space="preserve">="http://www.w3.org/1999/xlink" </w:t>
      </w:r>
      <w:proofErr w:type="spellStart"/>
      <w:r w:rsidRPr="008D2AE6">
        <w:t>xsi:schemaLocation</w:t>
      </w:r>
      <w:proofErr w:type="spellEnd"/>
      <w:r w:rsidRPr="008D2AE6">
        <w:t xml:space="preserve">="http://www.iala-aism.org/A-104 A-104XMLSchema.xsd"&gt;                 </w:t>
      </w:r>
    </w:p>
    <w:p w14:paraId="04E7A35F" w14:textId="77777777" w:rsidR="00AC3C16" w:rsidRPr="008D2AE6" w:rsidRDefault="00AC3C16" w:rsidP="00AC3C16">
      <w:pPr>
        <w:pStyle w:val="HTML-voorafopgemaakt1"/>
      </w:pPr>
      <w:r w:rsidRPr="008D2AE6">
        <w:t xml:space="preserve">   &lt;s100:featureMember&gt;</w:t>
      </w:r>
    </w:p>
    <w:p w14:paraId="457316E1" w14:textId="77777777" w:rsidR="00AC3C16" w:rsidRPr="008D2AE6" w:rsidRDefault="00AC3C16" w:rsidP="00AC3C16">
      <w:pPr>
        <w:pStyle w:val="HTML-voorafopgemaakt1"/>
      </w:pPr>
      <w:r w:rsidRPr="008D2AE6">
        <w:t xml:space="preserve">    &lt;a104:BuoySpecialPurposeGeneral s100:id="F1"&gt;</w:t>
      </w:r>
    </w:p>
    <w:p w14:paraId="6B418562" w14:textId="77777777" w:rsidR="00AC3C16" w:rsidRPr="008D2AE6" w:rsidRDefault="00AC3C16" w:rsidP="00AC3C16">
      <w:pPr>
        <w:pStyle w:val="HTML-voorafopgemaakt1"/>
      </w:pPr>
      <w:r w:rsidRPr="008D2AE6">
        <w:t xml:space="preserve">      &lt;a104:featureName&gt;AFAN OUTFALL INNER&lt;/a104:featureName&gt;</w:t>
      </w:r>
    </w:p>
    <w:p w14:paraId="4BA70407" w14:textId="77777777" w:rsidR="00AC3C16" w:rsidRPr="008D2AE6" w:rsidRDefault="00AC3C16" w:rsidP="00AC3C16">
      <w:pPr>
        <w:pStyle w:val="HTML-voorafopgemaakt1"/>
      </w:pPr>
      <w:r w:rsidRPr="008D2AE6">
        <w:t xml:space="preserve">      &lt;a104:buoyShape&gt;spherical&lt;/a104:buoyShape&gt;</w:t>
      </w:r>
    </w:p>
    <w:p w14:paraId="61524B18" w14:textId="77777777" w:rsidR="00AC3C16" w:rsidRPr="008D2AE6" w:rsidRDefault="00AC3C16" w:rsidP="00AC3C16">
      <w:pPr>
        <w:pStyle w:val="HTML-voorafopgemaakt1"/>
      </w:pPr>
      <w:r w:rsidRPr="008D2AE6">
        <w:t xml:space="preserve">      &lt;a104:categoryOfSpecialPurposeMark&gt;pipeline mark&lt;/a104:categoryOfSpecialPurposeMark&gt;</w:t>
      </w:r>
    </w:p>
    <w:p w14:paraId="2D17CDA8" w14:textId="77777777" w:rsidR="00AC3C16" w:rsidRPr="008D2AE6" w:rsidRDefault="00AC3C16" w:rsidP="00AC3C16">
      <w:pPr>
        <w:pStyle w:val="HTML-voorafopgemaakt1"/>
      </w:pPr>
      <w:r w:rsidRPr="008D2AE6">
        <w:t xml:space="preserve">      &lt;a104:colour&gt;yellow&lt;/a104:colour&gt;</w:t>
      </w:r>
    </w:p>
    <w:p w14:paraId="05397C21" w14:textId="77777777" w:rsidR="00AC3C16" w:rsidRPr="008D2AE6" w:rsidRDefault="00AC3C16" w:rsidP="00AC3C16">
      <w:pPr>
        <w:pStyle w:val="HTML-voorafopgemaakt1"/>
      </w:pPr>
      <w:r w:rsidRPr="008D2AE6">
        <w:t xml:space="preserve">      &lt;a104:depth&gt;8.1&lt;/a104:depth&gt;</w:t>
      </w:r>
    </w:p>
    <w:p w14:paraId="095BA627" w14:textId="77777777" w:rsidR="00AC3C16" w:rsidRPr="008D2AE6" w:rsidRDefault="00AC3C16" w:rsidP="00AC3C16">
      <w:pPr>
        <w:pStyle w:val="HTML-voorafopgemaakt1"/>
      </w:pPr>
      <w:r w:rsidRPr="008D2AE6">
        <w:t xml:space="preserve">      &lt;a104:topmark&gt;</w:t>
      </w:r>
    </w:p>
    <w:p w14:paraId="1C01E76F" w14:textId="77777777" w:rsidR="00AC3C16" w:rsidRPr="008D2AE6" w:rsidRDefault="00AC3C16" w:rsidP="00AC3C16">
      <w:pPr>
        <w:pStyle w:val="HTML-voorafopgemaakt1"/>
      </w:pPr>
      <w:r w:rsidRPr="008D2AE6">
        <w:tab/>
      </w:r>
      <w:r w:rsidRPr="008D2AE6">
        <w:tab/>
        <w:t xml:space="preserve">  &lt;a104:topmarkShape&gt;x-shape (St. Andrew's cross)&lt;/a104:topmarkShape&gt;</w:t>
      </w:r>
    </w:p>
    <w:p w14:paraId="101848D2" w14:textId="77777777" w:rsidR="00AC3C16" w:rsidRPr="008D2AE6" w:rsidRDefault="00AC3C16" w:rsidP="00AC3C16">
      <w:pPr>
        <w:pStyle w:val="HTML-voorafopgemaakt1"/>
      </w:pPr>
      <w:r w:rsidRPr="008D2AE6">
        <w:tab/>
      </w:r>
      <w:r w:rsidRPr="008D2AE6">
        <w:tab/>
        <w:t xml:space="preserve">  &lt;a104:topmarkColour&gt;yellow&lt;/a104:topmarkColour&gt;</w:t>
      </w:r>
    </w:p>
    <w:p w14:paraId="0EAE5C4F" w14:textId="77777777" w:rsidR="00AC3C16" w:rsidRPr="008D2AE6" w:rsidRDefault="00AC3C16" w:rsidP="00AC3C16">
      <w:pPr>
        <w:pStyle w:val="HTML-voorafopgemaakt1"/>
      </w:pPr>
      <w:r w:rsidRPr="008D2AE6">
        <w:t xml:space="preserve">      &lt;/a104:topmark&gt;</w:t>
      </w:r>
    </w:p>
    <w:p w14:paraId="52180922" w14:textId="77777777" w:rsidR="00AC3C16" w:rsidRPr="008D2AE6" w:rsidRDefault="00AC3C16" w:rsidP="00AC3C16">
      <w:pPr>
        <w:pStyle w:val="HTML-voorafopgemaakt1"/>
      </w:pPr>
      <w:r w:rsidRPr="008D2AE6">
        <w:t xml:space="preserve">      &lt;s100:Point&gt;&lt;s100:pos&gt;-3.90093 51.58994&lt;/s100:pos&gt;&lt;/s100:Point&gt;</w:t>
      </w:r>
      <w:r w:rsidRPr="008D2AE6">
        <w:tab/>
        <w:t xml:space="preserve">  </w:t>
      </w:r>
    </w:p>
    <w:p w14:paraId="7F232D4C" w14:textId="77777777" w:rsidR="00AC3C16" w:rsidRPr="008D2AE6" w:rsidRDefault="00AC3C16" w:rsidP="00AC3C16">
      <w:pPr>
        <w:pStyle w:val="HTML-voorafopgemaakt1"/>
      </w:pPr>
      <w:r w:rsidRPr="008D2AE6">
        <w:t xml:space="preserve">    &lt;/a104:BuoySpecialPurposeGeneral&gt;</w:t>
      </w:r>
    </w:p>
    <w:p w14:paraId="038DB58C" w14:textId="77777777" w:rsidR="00AC3C16" w:rsidRPr="008D2AE6" w:rsidRDefault="00AC3C16" w:rsidP="00AC3C16">
      <w:pPr>
        <w:pStyle w:val="HTML-voorafopgemaakt1"/>
      </w:pPr>
      <w:r w:rsidRPr="008D2AE6">
        <w:t xml:space="preserve">  &lt;/s100:featureMember&gt;</w:t>
      </w:r>
    </w:p>
    <w:p w14:paraId="6E7A75ED" w14:textId="77777777" w:rsidR="00AC3C16" w:rsidRPr="008D2AE6" w:rsidRDefault="00AC3C16" w:rsidP="00AC3C16">
      <w:pPr>
        <w:pStyle w:val="HTML-voorafopgemaakt1"/>
      </w:pPr>
      <w:r w:rsidRPr="008D2AE6">
        <w:t xml:space="preserve">  &lt;s100:featureMember&gt;</w:t>
      </w:r>
    </w:p>
    <w:p w14:paraId="6B0AFC88" w14:textId="77777777" w:rsidR="00AC3C16" w:rsidRPr="008D2AE6" w:rsidRDefault="00AC3C16" w:rsidP="00AC3C16">
      <w:pPr>
        <w:pStyle w:val="HTML-voorafopgemaakt1"/>
      </w:pPr>
      <w:r w:rsidRPr="008D2AE6">
        <w:t xml:space="preserve">    &lt;a104:Lights s100:id="F2"&gt;</w:t>
      </w:r>
    </w:p>
    <w:p w14:paraId="1F86DBEE" w14:textId="77777777" w:rsidR="00AC3C16" w:rsidRPr="008D2AE6" w:rsidRDefault="00AC3C16" w:rsidP="00AC3C16">
      <w:pPr>
        <w:pStyle w:val="HTML-voorafopgemaakt1"/>
      </w:pPr>
      <w:r w:rsidRPr="008D2AE6">
        <w:t xml:space="preserve">      &lt;a104:signalPeriod&gt;10&lt;/a104:signalPeriod&gt;</w:t>
      </w:r>
    </w:p>
    <w:p w14:paraId="13AFE9F1" w14:textId="77777777" w:rsidR="00AC3C16" w:rsidRPr="008D2AE6" w:rsidRDefault="00AC3C16" w:rsidP="00AC3C16">
      <w:pPr>
        <w:pStyle w:val="HTML-voorafopgemaakt1"/>
      </w:pPr>
      <w:r w:rsidRPr="008D2AE6">
        <w:t xml:space="preserve">      &lt;a104:signalGroup&gt;(1)&lt;/a104:signalGroup&gt;</w:t>
      </w:r>
    </w:p>
    <w:p w14:paraId="5EAE8A08" w14:textId="77777777" w:rsidR="00AC3C16" w:rsidRPr="008D2AE6" w:rsidRDefault="00AC3C16" w:rsidP="00AC3C16">
      <w:pPr>
        <w:pStyle w:val="HTML-voorafopgemaakt1"/>
      </w:pPr>
      <w:r w:rsidRPr="008D2AE6">
        <w:t xml:space="preserve">      &lt;a104:colour&gt;yellow&lt;/a104:colour&gt;</w:t>
      </w:r>
    </w:p>
    <w:p w14:paraId="68F239AF" w14:textId="77777777" w:rsidR="00AC3C16" w:rsidRPr="008D2AE6" w:rsidRDefault="00AC3C16" w:rsidP="00AC3C16">
      <w:pPr>
        <w:pStyle w:val="HTML-voorafopgemaakt1"/>
      </w:pPr>
      <w:r w:rsidRPr="008D2AE6">
        <w:t xml:space="preserve">      &lt;a104:lightCharacteristic&gt;flashing&lt;/a104:lightCharacteristic&gt;</w:t>
      </w:r>
    </w:p>
    <w:p w14:paraId="2F9BD42E" w14:textId="77777777" w:rsidR="00AC3C16" w:rsidRPr="008D2AE6" w:rsidRDefault="00AC3C16" w:rsidP="00AC3C16">
      <w:pPr>
        <w:pStyle w:val="HTML-voorafopgemaakt1"/>
      </w:pPr>
      <w:r w:rsidRPr="008D2AE6">
        <w:t xml:space="preserve">      &lt;a104:lightDescription&gt;Fl.Y.10s&lt;/a104:lightDescription&gt;</w:t>
      </w:r>
    </w:p>
    <w:p w14:paraId="0827A7E1" w14:textId="77777777" w:rsidR="00AC3C16" w:rsidRPr="008D2AE6" w:rsidRDefault="00AC3C16" w:rsidP="00AC3C16">
      <w:pPr>
        <w:pStyle w:val="HTML-voorafopgemaakt1"/>
      </w:pPr>
      <w:r w:rsidRPr="008D2AE6">
        <w:t xml:space="preserve">      &lt;s100:Point&gt;&lt;s100:pos&gt;-3.90093 51.58994&lt;/s100:pos&gt;&lt;/s100:Point&gt;</w:t>
      </w:r>
    </w:p>
    <w:p w14:paraId="74601AEE" w14:textId="77777777" w:rsidR="00AC3C16" w:rsidRPr="008D2AE6" w:rsidRDefault="00AC3C16" w:rsidP="00AC3C16">
      <w:pPr>
        <w:pStyle w:val="HTML-voorafopgemaakt1"/>
      </w:pPr>
      <w:r w:rsidRPr="008D2AE6">
        <w:t xml:space="preserve">    &lt;/a104:Lights&gt;</w:t>
      </w:r>
    </w:p>
    <w:p w14:paraId="25F62582" w14:textId="77777777" w:rsidR="00AC3C16" w:rsidRPr="008D2AE6" w:rsidRDefault="00AC3C16" w:rsidP="00AC3C16">
      <w:pPr>
        <w:pStyle w:val="HTML-voorafopgemaakt1"/>
      </w:pPr>
      <w:r w:rsidRPr="008D2AE6">
        <w:t xml:space="preserve">  &lt;/s100:featureMember&gt;   </w:t>
      </w:r>
    </w:p>
    <w:p w14:paraId="6F09A83E" w14:textId="77777777" w:rsidR="00AC3C16" w:rsidRPr="008D2AE6" w:rsidRDefault="00AC3C16" w:rsidP="00AC3C16">
      <w:pPr>
        <w:pStyle w:val="HTML-voorafopgemaakt1"/>
      </w:pPr>
      <w:r w:rsidRPr="008D2AE6">
        <w:t>&lt;/s100:FeatureCollection&gt;</w:t>
      </w:r>
    </w:p>
    <w:p w14:paraId="60883F51" w14:textId="77777777" w:rsidR="00AC3C16" w:rsidRPr="008D2AE6" w:rsidRDefault="00AC3C16" w:rsidP="00AC3C16">
      <w:pPr>
        <w:pStyle w:val="HTML-voorafopgemaakt1"/>
        <w:rPr>
          <w:sz w:val="16"/>
          <w:szCs w:val="16"/>
        </w:rPr>
      </w:pPr>
    </w:p>
    <w:p w14:paraId="0F79B13C" w14:textId="5CA66F44" w:rsidR="00AC3C16" w:rsidRPr="008D2AE6" w:rsidRDefault="00AC3C16" w:rsidP="005F1FA0">
      <w:pPr>
        <w:pStyle w:val="Figurecaption"/>
      </w:pPr>
      <w:bookmarkStart w:id="181" w:name="_Ref232139687"/>
      <w:bookmarkStart w:id="182" w:name="_Toc445971343"/>
      <w:bookmarkStart w:id="183" w:name="_Toc462235066"/>
      <w:r w:rsidRPr="008D2AE6">
        <w:t>Example of XML Schema for Buoys (GLA/UKHO)</w:t>
      </w:r>
      <w:bookmarkStart w:id="184" w:name="_toc845"/>
      <w:bookmarkEnd w:id="181"/>
      <w:bookmarkEnd w:id="182"/>
      <w:bookmarkEnd w:id="183"/>
      <w:bookmarkEnd w:id="184"/>
    </w:p>
    <w:p w14:paraId="6CF8AF67" w14:textId="77777777" w:rsidR="005F1FA0" w:rsidRPr="008D2AE6" w:rsidRDefault="005F1FA0">
      <w:pPr>
        <w:spacing w:after="200" w:line="276" w:lineRule="auto"/>
        <w:rPr>
          <w:rFonts w:asciiTheme="majorHAnsi" w:eastAsiaTheme="majorEastAsia" w:hAnsiTheme="majorHAnsi" w:cstheme="majorBidi"/>
          <w:b/>
          <w:bCs/>
          <w:caps/>
          <w:color w:val="407EC9"/>
          <w:sz w:val="24"/>
          <w:szCs w:val="24"/>
        </w:rPr>
      </w:pPr>
      <w:bookmarkStart w:id="185" w:name="_Toc445971329"/>
      <w:r w:rsidRPr="008D2AE6">
        <w:br w:type="page"/>
      </w:r>
    </w:p>
    <w:p w14:paraId="4A9104B7" w14:textId="1B6DFFDA" w:rsidR="00AC3C16" w:rsidRPr="008D2AE6" w:rsidRDefault="00AC3C16" w:rsidP="00B9380E">
      <w:pPr>
        <w:pStyle w:val="Kop2"/>
        <w:tabs>
          <w:tab w:val="num" w:pos="2703"/>
        </w:tabs>
      </w:pPr>
      <w:bookmarkStart w:id="186" w:name="_Toc176790086"/>
      <w:r w:rsidRPr="008D2AE6">
        <w:lastRenderedPageBreak/>
        <w:t>Example product specification for AtoN management data</w:t>
      </w:r>
      <w:bookmarkEnd w:id="185"/>
      <w:bookmarkEnd w:id="186"/>
    </w:p>
    <w:p w14:paraId="386EC9FB" w14:textId="369D7080" w:rsidR="00AC3C16" w:rsidRPr="008D2AE6" w:rsidRDefault="00AC3C16" w:rsidP="00AC3C16">
      <w:pPr>
        <w:pStyle w:val="Plattetekst"/>
      </w:pPr>
      <w:commentRangeStart w:id="187"/>
      <w:r w:rsidRPr="008D2AE6">
        <w:t>Development process of product specification and consider</w:t>
      </w:r>
      <w:r w:rsidR="005F1FA0" w:rsidRPr="008D2AE6">
        <w:t xml:space="preserve">ation for </w:t>
      </w:r>
      <w:proofErr w:type="spellStart"/>
      <w:r w:rsidR="005F1FA0" w:rsidRPr="008D2AE6">
        <w:t>AtoN</w:t>
      </w:r>
      <w:proofErr w:type="spellEnd"/>
      <w:r w:rsidR="005F1FA0" w:rsidRPr="008D2AE6">
        <w:t xml:space="preserve"> management data.</w:t>
      </w:r>
      <w:commentRangeEnd w:id="187"/>
      <w:r w:rsidR="0032243A">
        <w:rPr>
          <w:rStyle w:val="Verwijzingopmerking"/>
        </w:rPr>
        <w:commentReference w:id="187"/>
      </w:r>
    </w:p>
    <w:p w14:paraId="0D47726F" w14:textId="77777777" w:rsidR="00AC3C16" w:rsidRPr="008D2AE6" w:rsidRDefault="00AC3C16" w:rsidP="00B9380E">
      <w:pPr>
        <w:pStyle w:val="Kop3"/>
        <w:tabs>
          <w:tab w:val="num" w:pos="720"/>
        </w:tabs>
      </w:pPr>
      <w:bookmarkStart w:id="188" w:name="_toc848"/>
      <w:bookmarkStart w:id="189" w:name="_Toc445971330"/>
      <w:bookmarkStart w:id="190" w:name="_Toc176790087"/>
      <w:bookmarkEnd w:id="188"/>
      <w:r w:rsidRPr="008D2AE6">
        <w:t>Steps followed</w:t>
      </w:r>
      <w:bookmarkEnd w:id="189"/>
      <w:bookmarkEnd w:id="190"/>
    </w:p>
    <w:p w14:paraId="08FDD469" w14:textId="77777777" w:rsidR="00AC3C16" w:rsidRPr="008D2AE6" w:rsidRDefault="00AC3C16" w:rsidP="00B9380E">
      <w:pPr>
        <w:pStyle w:val="Kop4"/>
        <w:ind w:left="993" w:hanging="993"/>
      </w:pPr>
      <w:r w:rsidRPr="008D2AE6">
        <w:t>Determine the target domain</w:t>
      </w:r>
    </w:p>
    <w:p w14:paraId="0CCA6995" w14:textId="77777777" w:rsidR="00AC3C16" w:rsidRPr="008D2AE6" w:rsidRDefault="00AC3C16" w:rsidP="005F1FA0">
      <w:pPr>
        <w:pStyle w:val="Bullet1"/>
      </w:pPr>
      <w:r w:rsidRPr="008D2AE6">
        <w:t xml:space="preserve">determine the target domain for developing Product Specification e.g.) </w:t>
      </w:r>
      <w:proofErr w:type="spellStart"/>
      <w:r w:rsidRPr="008D2AE6">
        <w:t>AtoN</w:t>
      </w:r>
      <w:proofErr w:type="spellEnd"/>
      <w:r w:rsidRPr="008D2AE6">
        <w:t>, VTS, IVEF, etc.;</w:t>
      </w:r>
    </w:p>
    <w:p w14:paraId="4C413DC3" w14:textId="12D8C468" w:rsidR="00AC3C16" w:rsidRPr="008D2AE6" w:rsidRDefault="00AC3C16" w:rsidP="005F1FA0">
      <w:pPr>
        <w:pStyle w:val="Bullet1"/>
      </w:pPr>
      <w:r w:rsidRPr="008D2AE6">
        <w:t>if there is not the target domain in the GI registry, propose a new domain.</w:t>
      </w:r>
      <w:r w:rsidR="006615D4" w:rsidRPr="008D2AE6">
        <w:t xml:space="preserve"> </w:t>
      </w:r>
      <w:r w:rsidRPr="008D2AE6">
        <w:t>(to the Hydrographic Services and Standards Committee (HSSC) [S-99]).</w:t>
      </w:r>
    </w:p>
    <w:p w14:paraId="7DEB4A5D" w14:textId="77777777" w:rsidR="00AC3C16" w:rsidRPr="008D2AE6" w:rsidRDefault="00AC3C16" w:rsidP="00B9380E">
      <w:pPr>
        <w:pStyle w:val="Kop4"/>
        <w:ind w:left="993" w:hanging="993"/>
      </w:pPr>
      <w:r w:rsidRPr="008D2AE6">
        <w:t>Determine geometry requirement</w:t>
      </w:r>
    </w:p>
    <w:p w14:paraId="4690BA89" w14:textId="77777777" w:rsidR="00AC3C16" w:rsidRPr="008D2AE6" w:rsidRDefault="00AC3C16" w:rsidP="005F1FA0">
      <w:pPr>
        <w:pStyle w:val="Bullet1"/>
      </w:pPr>
      <w:r w:rsidRPr="008D2AE6">
        <w:t>determine whether the scope will be feature based (i.e. use vector geometry) or coverage-based. [S-100 Part 11];</w:t>
      </w:r>
    </w:p>
    <w:p w14:paraId="3950F136" w14:textId="77777777" w:rsidR="00AC3C16" w:rsidRPr="008D2AE6" w:rsidRDefault="00AC3C16" w:rsidP="005F1FA0">
      <w:pPr>
        <w:pStyle w:val="Bullet1"/>
      </w:pPr>
      <w:r w:rsidRPr="008D2AE6">
        <w:t>according to the specification scope, development process of the product specification will be different. [S-100 Part 11];</w:t>
      </w:r>
    </w:p>
    <w:p w14:paraId="71427D7B" w14:textId="77777777" w:rsidR="00AC3C16" w:rsidRPr="008D2AE6" w:rsidRDefault="00AC3C16" w:rsidP="005F1FA0">
      <w:pPr>
        <w:pStyle w:val="Bullet1"/>
      </w:pPr>
      <w:proofErr w:type="spellStart"/>
      <w:r w:rsidRPr="008D2AE6">
        <w:t>AtoN</w:t>
      </w:r>
      <w:proofErr w:type="spellEnd"/>
      <w:r w:rsidRPr="008D2AE6">
        <w:t xml:space="preserve"> management data is feature based data.</w:t>
      </w:r>
    </w:p>
    <w:p w14:paraId="1ED4C1DC" w14:textId="77777777" w:rsidR="00AC3C16" w:rsidRPr="00DF35FD" w:rsidRDefault="00AC3C16" w:rsidP="00B9380E">
      <w:pPr>
        <w:pStyle w:val="Kop4"/>
        <w:ind w:left="993" w:hanging="993"/>
        <w:rPr>
          <w:highlight w:val="yellow"/>
        </w:rPr>
      </w:pPr>
      <w:r w:rsidRPr="00DF35FD">
        <w:rPr>
          <w:highlight w:val="yellow"/>
        </w:rPr>
        <w:t>Register Definitions in appropriate Feature Concept Dictionary (FCD) Register</w:t>
      </w:r>
    </w:p>
    <w:p w14:paraId="0AD6E920" w14:textId="616E4251" w:rsidR="00AC3C16" w:rsidRPr="008D2AE6" w:rsidRDefault="00AC3C16" w:rsidP="005F1FA0">
      <w:pPr>
        <w:pStyle w:val="Plattetekst"/>
      </w:pPr>
      <w:r w:rsidRPr="00DF35FD">
        <w:rPr>
          <w:highlight w:val="yellow"/>
        </w:rPr>
        <w:t xml:space="preserve">Determine features, feature attributes, enumerated values in the product e.g. features and feature attributes related to </w:t>
      </w:r>
      <w:proofErr w:type="spellStart"/>
      <w:r w:rsidRPr="00DF35FD">
        <w:rPr>
          <w:highlight w:val="yellow"/>
        </w:rPr>
        <w:t>AtoN</w:t>
      </w:r>
      <w:proofErr w:type="spellEnd"/>
      <w:r w:rsidRPr="00DF35FD">
        <w:rPr>
          <w:highlight w:val="yellow"/>
        </w:rPr>
        <w:t>.</w:t>
      </w:r>
    </w:p>
    <w:p w14:paraId="71BA194F" w14:textId="77777777" w:rsidR="00AC3C16" w:rsidRPr="008D2AE6" w:rsidRDefault="00AC3C16" w:rsidP="00AC3C16">
      <w:pPr>
        <w:pStyle w:val="Plattetekst"/>
        <w:jc w:val="center"/>
      </w:pPr>
      <w:r w:rsidRPr="008D2AE6">
        <w:rPr>
          <w:noProof/>
          <w:lang w:val="de-DE" w:eastAsia="de-DE"/>
        </w:rPr>
        <w:drawing>
          <wp:inline distT="0" distB="0" distL="0" distR="0" wp14:anchorId="26E91A5E" wp14:editId="07AC5456">
            <wp:extent cx="3746997" cy="1896768"/>
            <wp:effectExtent l="0" t="0" r="6350" b="8255"/>
            <wp:docPr id="20"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757963" cy="1902319"/>
                    </a:xfrm>
                    <a:prstGeom prst="rect">
                      <a:avLst/>
                    </a:prstGeom>
                    <a:solidFill>
                      <a:srgbClr val="FFFFFF"/>
                    </a:solidFill>
                    <a:ln>
                      <a:noFill/>
                    </a:ln>
                  </pic:spPr>
                </pic:pic>
              </a:graphicData>
            </a:graphic>
          </wp:inline>
        </w:drawing>
      </w:r>
    </w:p>
    <w:p w14:paraId="776C872E" w14:textId="3B69B5BF" w:rsidR="00AC3C16" w:rsidRPr="008D2AE6" w:rsidRDefault="00AC3C16" w:rsidP="00AC3C16">
      <w:pPr>
        <w:pStyle w:val="Figurecaption"/>
        <w:jc w:val="center"/>
      </w:pPr>
      <w:bookmarkStart w:id="191" w:name="_Toc445971344"/>
      <w:bookmarkStart w:id="192" w:name="_Toc462235067"/>
      <w:proofErr w:type="spellStart"/>
      <w:r w:rsidRPr="008D2AE6">
        <w:t>AtoN</w:t>
      </w:r>
      <w:proofErr w:type="spellEnd"/>
      <w:r w:rsidRPr="008D2AE6">
        <w:t xml:space="preserve"> items in the IALA NAVGUIDE 2010</w:t>
      </w:r>
      <w:bookmarkEnd w:id="191"/>
      <w:bookmarkEnd w:id="192"/>
    </w:p>
    <w:p w14:paraId="198AE2A7" w14:textId="77777777" w:rsidR="00AC3C16" w:rsidRPr="008D2AE6" w:rsidRDefault="00AC3C16" w:rsidP="00AC3C16">
      <w:pPr>
        <w:pStyle w:val="Plattetekst"/>
        <w:jc w:val="center"/>
      </w:pPr>
      <w:r w:rsidRPr="008D2AE6">
        <w:rPr>
          <w:noProof/>
          <w:lang w:val="de-DE" w:eastAsia="de-DE"/>
        </w:rPr>
        <w:drawing>
          <wp:inline distT="0" distB="0" distL="0" distR="0" wp14:anchorId="7A23ACD4" wp14:editId="43A85C7E">
            <wp:extent cx="3128038" cy="1807257"/>
            <wp:effectExtent l="0" t="0" r="0" b="2540"/>
            <wp:docPr id="2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138762" cy="1813453"/>
                    </a:xfrm>
                    <a:prstGeom prst="rect">
                      <a:avLst/>
                    </a:prstGeom>
                    <a:solidFill>
                      <a:srgbClr val="FFFFFF"/>
                    </a:solidFill>
                    <a:ln>
                      <a:noFill/>
                    </a:ln>
                  </pic:spPr>
                </pic:pic>
              </a:graphicData>
            </a:graphic>
          </wp:inline>
        </w:drawing>
      </w:r>
    </w:p>
    <w:p w14:paraId="0025ECB9" w14:textId="77777777" w:rsidR="00AC3C16" w:rsidRPr="008D2AE6" w:rsidRDefault="00AC3C16" w:rsidP="000A36B4">
      <w:pPr>
        <w:pStyle w:val="Figurecaption"/>
        <w:jc w:val="center"/>
      </w:pPr>
      <w:bookmarkStart w:id="193" w:name="_Toc445971345"/>
      <w:bookmarkStart w:id="194" w:name="_Toc462235068"/>
      <w:r w:rsidRPr="008D2AE6">
        <w:t>Mark types in the IALA NAVGUIDE 2010</w:t>
      </w:r>
      <w:bookmarkEnd w:id="193"/>
      <w:bookmarkEnd w:id="194"/>
    </w:p>
    <w:p w14:paraId="49F736B2" w14:textId="77777777" w:rsidR="00AC3C16" w:rsidRPr="008D2AE6" w:rsidRDefault="00AC3C16" w:rsidP="00AC3C16">
      <w:pPr>
        <w:pStyle w:val="Plattetekst"/>
        <w:jc w:val="center"/>
        <w:rPr>
          <w:b/>
          <w:bCs/>
        </w:rPr>
      </w:pPr>
    </w:p>
    <w:p w14:paraId="2BFA1B11" w14:textId="77777777" w:rsidR="00AC3C16" w:rsidRPr="008D2AE6" w:rsidRDefault="00AC3C16" w:rsidP="00AC3C16">
      <w:pPr>
        <w:pStyle w:val="Plattetekst"/>
        <w:jc w:val="center"/>
      </w:pPr>
      <w:r w:rsidRPr="008D2AE6">
        <w:rPr>
          <w:noProof/>
          <w:lang w:val="de-DE" w:eastAsia="de-DE"/>
        </w:rPr>
        <w:lastRenderedPageBreak/>
        <w:drawing>
          <wp:inline distT="0" distB="0" distL="0" distR="0" wp14:anchorId="2C0E3BB3" wp14:editId="3915180C">
            <wp:extent cx="2300605" cy="1955165"/>
            <wp:effectExtent l="0" t="0" r="10795" b="635"/>
            <wp:docPr id="2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300605" cy="1955165"/>
                    </a:xfrm>
                    <a:prstGeom prst="rect">
                      <a:avLst/>
                    </a:prstGeom>
                    <a:solidFill>
                      <a:srgbClr val="FFFFFF"/>
                    </a:solidFill>
                    <a:ln>
                      <a:noFill/>
                    </a:ln>
                  </pic:spPr>
                </pic:pic>
              </a:graphicData>
            </a:graphic>
          </wp:inline>
        </w:drawing>
      </w:r>
    </w:p>
    <w:p w14:paraId="34ED1938" w14:textId="77777777" w:rsidR="00AC3C16" w:rsidRPr="008D2AE6" w:rsidRDefault="00AC3C16" w:rsidP="00FD3ED7">
      <w:pPr>
        <w:pStyle w:val="Figurecaption"/>
        <w:jc w:val="center"/>
      </w:pPr>
      <w:bookmarkStart w:id="195" w:name="_Toc445971346"/>
      <w:bookmarkStart w:id="196" w:name="_Toc462235069"/>
      <w:r w:rsidRPr="008D2AE6">
        <w:t xml:space="preserve">Attributes for </w:t>
      </w:r>
      <w:proofErr w:type="spellStart"/>
      <w:r w:rsidRPr="008D2AE6">
        <w:t>AtoN</w:t>
      </w:r>
      <w:proofErr w:type="spellEnd"/>
      <w:r w:rsidRPr="008D2AE6">
        <w:t xml:space="preserve"> items (Derived from the IALA NAVGUIDE2010)</w:t>
      </w:r>
      <w:bookmarkEnd w:id="195"/>
      <w:bookmarkEnd w:id="196"/>
    </w:p>
    <w:p w14:paraId="06ED3C1C" w14:textId="77777777" w:rsidR="00AC3C16" w:rsidRPr="008D2AE6" w:rsidRDefault="00AC3C16" w:rsidP="00FD3ED7">
      <w:pPr>
        <w:pStyle w:val="Bullet1"/>
      </w:pPr>
      <w:r w:rsidRPr="008D2AE6">
        <w:t>If required definition is already in the existing FCD register, select the item;</w:t>
      </w:r>
    </w:p>
    <w:p w14:paraId="5627AB94" w14:textId="77777777" w:rsidR="00AC3C16" w:rsidRPr="008D2AE6" w:rsidRDefault="00AC3C16" w:rsidP="00FD3ED7">
      <w:pPr>
        <w:pStyle w:val="Bullet1"/>
      </w:pPr>
      <w:r w:rsidRPr="008D2AE6">
        <w:t>If required definitions do not exist in the existing FCD registers, register definitions in the most appropriate feature concept dictionary.  S-99 is then applicable.</w:t>
      </w:r>
    </w:p>
    <w:p w14:paraId="4AEE2974" w14:textId="77777777" w:rsidR="00AC3C16" w:rsidRPr="008D2AE6" w:rsidRDefault="00AC3C16" w:rsidP="00AC3C16">
      <w:pPr>
        <w:pStyle w:val="Plattetekst"/>
        <w:jc w:val="center"/>
      </w:pPr>
      <w:r w:rsidRPr="008D2AE6">
        <w:rPr>
          <w:noProof/>
          <w:lang w:val="de-DE" w:eastAsia="de-DE"/>
        </w:rPr>
        <mc:AlternateContent>
          <mc:Choice Requires="wps">
            <w:drawing>
              <wp:inline distT="0" distB="0" distL="0" distR="0" wp14:anchorId="79484BEA" wp14:editId="02F1C219">
                <wp:extent cx="4697730" cy="1297172"/>
                <wp:effectExtent l="0" t="0" r="26670" b="24130"/>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7730" cy="1297172"/>
                        </a:xfrm>
                        <a:prstGeom prst="rect">
                          <a:avLst/>
                        </a:prstGeom>
                        <a:solidFill>
                          <a:srgbClr val="FFFFFF"/>
                        </a:solidFill>
                        <a:ln w="6350">
                          <a:solidFill>
                            <a:srgbClr val="000000"/>
                          </a:solidFill>
                          <a:miter lim="800000"/>
                          <a:headEnd/>
                          <a:tailEnd/>
                        </a:ln>
                      </wps:spPr>
                      <wps:txbx>
                        <w:txbxContent>
                          <w:p w14:paraId="77A8CECC" w14:textId="2F614B62" w:rsidR="00237A11" w:rsidRPr="00DA730B" w:rsidRDefault="00237A11" w:rsidP="00AC3C16">
                            <w:r w:rsidRPr="00DA730B">
                              <w:rPr>
                                <w:b/>
                              </w:rPr>
                              <w:t>Sector light:</w:t>
                            </w:r>
                            <w:r w:rsidRPr="00DA730B">
                              <w:t xml:space="preserve"> A light having sectors of different colo</w:t>
                            </w:r>
                            <w:r>
                              <w:t>u</w:t>
                            </w:r>
                            <w:r w:rsidRPr="00DA730B">
                              <w:t>rs or the same colo</w:t>
                            </w:r>
                            <w:r>
                              <w:t>u</w:t>
                            </w:r>
                            <w:r w:rsidRPr="00DA730B">
                              <w:t>r in specific sectors separated by dark sectors</w:t>
                            </w:r>
                            <w:r>
                              <w:t>.</w:t>
                            </w:r>
                          </w:p>
                          <w:p w14:paraId="22126B3C" w14:textId="4295BD80" w:rsidR="00237A11" w:rsidRPr="00DA730B" w:rsidRDefault="00237A11" w:rsidP="00AC3C16">
                            <w:r w:rsidRPr="00DA730B">
                              <w:rPr>
                                <w:b/>
                              </w:rPr>
                              <w:t>Light sector</w:t>
                            </w:r>
                            <w:r w:rsidRPr="00DA730B">
                              <w:t xml:space="preserve"> : As defined by bearings from seaward, the sector in which a navigational light is visible or in which it has a distinctive colo</w:t>
                            </w:r>
                            <w:r>
                              <w:t>u</w:t>
                            </w:r>
                            <w:r w:rsidRPr="00DA730B">
                              <w:t>r difference from that of adjoining sectors, or in which it is obscured</w:t>
                            </w:r>
                            <w:r>
                              <w:t>.</w:t>
                            </w:r>
                          </w:p>
                          <w:p w14:paraId="37A8B1D7" w14:textId="0593BB9C" w:rsidR="00237A11" w:rsidRPr="00DA730B" w:rsidRDefault="00237A11" w:rsidP="00AC3C16">
                            <w:r w:rsidRPr="00DA730B">
                              <w:rPr>
                                <w:b/>
                              </w:rPr>
                              <w:t>Lighthouse</w:t>
                            </w:r>
                            <w:r w:rsidRPr="00DA730B">
                              <w:t>: A distinctive structure exhibiting a major navigation light</w:t>
                            </w:r>
                            <w:r>
                              <w:t>.</w:t>
                            </w:r>
                          </w:p>
                          <w:p w14:paraId="5DBB6529" w14:textId="60E7FDA0" w:rsidR="00237A11" w:rsidRPr="00DA730B" w:rsidRDefault="00237A11" w:rsidP="00AC3C16">
                            <w:r w:rsidRPr="00DA730B">
                              <w:rPr>
                                <w:b/>
                              </w:rPr>
                              <w:t>Leading line</w:t>
                            </w:r>
                            <w:r w:rsidRPr="00DA730B">
                              <w:t>: On a nautical chart, a straight line, drawn through leading marks.</w:t>
                            </w:r>
                            <w:r>
                              <w:t xml:space="preserve"> </w:t>
                            </w:r>
                            <w:r w:rsidRPr="00DA730B">
                              <w:t xml:space="preserve"> A ship moving along such line will clear certain dangers or remain in the best channel.</w:t>
                            </w:r>
                          </w:p>
                        </w:txbxContent>
                      </wps:txbx>
                      <wps:bodyPr rot="0" vert="horz" wrap="square" lIns="94615" tIns="48895" rIns="94615" bIns="48895" anchor="t" anchorCtr="0" upright="1">
                        <a:noAutofit/>
                      </wps:bodyPr>
                    </wps:wsp>
                  </a:graphicData>
                </a:graphic>
              </wp:inline>
            </w:drawing>
          </mc:Choice>
          <mc:Fallback>
            <w:pict>
              <v:shape w14:anchorId="79484BEA" id="Tekstvak 8" o:spid="_x0000_s1104" type="#_x0000_t202" style="width:369.9pt;height:102.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" strokeweight=".5pt">
                <v:textbox inset="7.45pt,3.85pt,7.45pt,3.85pt">
                  <w:txbxContent>
                    <w:p w14:paraId="77A8CECC" w14:textId="2F614B62" w:rsidR="00237A11" w:rsidRPr="00DA730B" w:rsidRDefault="00237A11" w:rsidP="00AC3C16">
                      <w:r w:rsidRPr="00DA730B">
                        <w:rPr>
                          <w:b/>
                        </w:rPr>
                        <w:t>Sector light:</w:t>
                      </w:r>
                      <w:r w:rsidRPr="00DA730B">
                        <w:t xml:space="preserve"> A light having sectors of different colo</w:t>
                      </w:r>
                      <w:r>
                        <w:t>u</w:t>
                      </w:r>
                      <w:r w:rsidRPr="00DA730B">
                        <w:t>rs or the same colo</w:t>
                      </w:r>
                      <w:r>
                        <w:t>u</w:t>
                      </w:r>
                      <w:r w:rsidRPr="00DA730B">
                        <w:t>r in specific sectors separated by dark sectors</w:t>
                      </w:r>
                      <w:r>
                        <w:t>.</w:t>
                      </w:r>
                    </w:p>
                    <w:p w14:paraId="22126B3C" w14:textId="4295BD80" w:rsidR="00237A11" w:rsidRPr="00DA730B" w:rsidRDefault="00237A11" w:rsidP="00AC3C16">
                      <w:r w:rsidRPr="00DA730B">
                        <w:rPr>
                          <w:b/>
                        </w:rPr>
                        <w:t>Light sector</w:t>
                      </w:r>
                      <w:r w:rsidRPr="00DA730B">
                        <w:t xml:space="preserve"> : As defined by bearings from seaward, the sector in which a navigational light is visible or in which it has a distinctive colo</w:t>
                      </w:r>
                      <w:r>
                        <w:t>u</w:t>
                      </w:r>
                      <w:r w:rsidRPr="00DA730B">
                        <w:t>r difference from that of adjoining sectors, or in which it is obscured</w:t>
                      </w:r>
                      <w:r>
                        <w:t>.</w:t>
                      </w:r>
                    </w:p>
                    <w:p w14:paraId="37A8B1D7" w14:textId="0593BB9C" w:rsidR="00237A11" w:rsidRPr="00DA730B" w:rsidRDefault="00237A11" w:rsidP="00AC3C16">
                      <w:r w:rsidRPr="00DA730B">
                        <w:rPr>
                          <w:b/>
                        </w:rPr>
                        <w:t>Lighthouse</w:t>
                      </w:r>
                      <w:r w:rsidRPr="00DA730B">
                        <w:t>: A distinctive structure exhibiting a major navigation light</w:t>
                      </w:r>
                      <w:r>
                        <w:t>.</w:t>
                      </w:r>
                    </w:p>
                    <w:p w14:paraId="5DBB6529" w14:textId="60E7FDA0" w:rsidR="00237A11" w:rsidRPr="00DA730B" w:rsidRDefault="00237A11" w:rsidP="00AC3C16">
                      <w:r w:rsidRPr="00DA730B">
                        <w:rPr>
                          <w:b/>
                        </w:rPr>
                        <w:t>Leading line</w:t>
                      </w:r>
                      <w:r w:rsidRPr="00DA730B">
                        <w:t>: On a nautical chart, a straight line, drawn through leading marks.</w:t>
                      </w:r>
                      <w:r>
                        <w:t xml:space="preserve"> </w:t>
                      </w:r>
                      <w:r w:rsidRPr="00DA730B">
                        <w:t xml:space="preserve"> A ship moving along such line will clear certain dangers or remain in the best channel.</w:t>
                      </w:r>
                    </w:p>
                  </w:txbxContent>
                </v:textbox>
                <w10:anchorlock/>
              </v:shape>
            </w:pict>
          </mc:Fallback>
        </mc:AlternateContent>
      </w:r>
    </w:p>
    <w:p w14:paraId="306A036B" w14:textId="6CFCE0CE" w:rsidR="00AC3C16" w:rsidRPr="008D2AE6" w:rsidRDefault="000A36B4" w:rsidP="00FD3ED7">
      <w:pPr>
        <w:pStyle w:val="Figurecaption"/>
        <w:jc w:val="center"/>
      </w:pPr>
      <w:bookmarkStart w:id="197" w:name="_Ref232136179"/>
      <w:bookmarkStart w:id="198" w:name="_Ref232136853"/>
      <w:bookmarkStart w:id="199" w:name="_Ref232136988"/>
      <w:bookmarkStart w:id="200" w:name="_Ref232137345"/>
      <w:bookmarkStart w:id="201" w:name="_Ref232138802"/>
      <w:bookmarkStart w:id="202" w:name="_Ref232141069"/>
      <w:bookmarkStart w:id="203" w:name="_Ref232141188"/>
      <w:bookmarkStart w:id="204" w:name="_Toc445971347"/>
      <w:bookmarkStart w:id="205" w:name="_Toc462235070"/>
      <w:bookmarkEnd w:id="197"/>
      <w:bookmarkEnd w:id="198"/>
      <w:bookmarkEnd w:id="199"/>
      <w:bookmarkEnd w:id="200"/>
      <w:bookmarkEnd w:id="201"/>
      <w:bookmarkEnd w:id="202"/>
      <w:bookmarkEnd w:id="203"/>
      <w:r w:rsidRPr="008D2AE6">
        <w:t xml:space="preserve">Examples of </w:t>
      </w:r>
      <w:proofErr w:type="spellStart"/>
      <w:r w:rsidR="00AC3C16" w:rsidRPr="008D2AE6">
        <w:t>Ato</w:t>
      </w:r>
      <w:bookmarkEnd w:id="204"/>
      <w:r w:rsidR="00FD3ED7" w:rsidRPr="008D2AE6">
        <w:t>N</w:t>
      </w:r>
      <w:bookmarkEnd w:id="205"/>
      <w:proofErr w:type="spellEnd"/>
    </w:p>
    <w:p w14:paraId="6E11FC55" w14:textId="2FEF894B" w:rsidR="00AC3C16" w:rsidRPr="008D2AE6" w:rsidRDefault="00AC3C16" w:rsidP="00FD3ED7">
      <w:pPr>
        <w:pStyle w:val="Bullet1"/>
      </w:pPr>
      <w:r w:rsidRPr="008D2AE6">
        <w:t xml:space="preserve">Feature </w:t>
      </w:r>
      <w:r w:rsidR="000A36B4" w:rsidRPr="008D2AE6">
        <w:t>Concept:</w:t>
      </w:r>
      <w:r w:rsidRPr="008D2AE6">
        <w:t xml:space="preserve"> </w:t>
      </w:r>
      <w:proofErr w:type="spellStart"/>
      <w:r w:rsidRPr="008D2AE6">
        <w:t>AtoN</w:t>
      </w:r>
      <w:proofErr w:type="spellEnd"/>
      <w:r w:rsidRPr="008D2AE6">
        <w:t>, Light, Buoy, Mark, Beacon,,,,</w:t>
      </w:r>
    </w:p>
    <w:p w14:paraId="430A2843" w14:textId="4BBA02B2" w:rsidR="00AC3C16" w:rsidRPr="008D2AE6" w:rsidRDefault="00AC3C16" w:rsidP="00FD3ED7">
      <w:pPr>
        <w:pStyle w:val="Bullet1"/>
      </w:pPr>
      <w:r w:rsidRPr="008D2AE6">
        <w:t xml:space="preserve">Attribute </w:t>
      </w:r>
      <w:r w:rsidR="000A36B4" w:rsidRPr="008D2AE6">
        <w:t>Concept:</w:t>
      </w:r>
      <w:r w:rsidRPr="008D2AE6">
        <w:t xml:space="preserve"> name, id, height, colour, shape, </w:t>
      </w:r>
      <w:proofErr w:type="spellStart"/>
      <w:r w:rsidRPr="008D2AE6">
        <w:t>established_date</w:t>
      </w:r>
      <w:proofErr w:type="spellEnd"/>
      <w:r w:rsidRPr="008D2AE6">
        <w:t xml:space="preserve">, </w:t>
      </w:r>
      <w:proofErr w:type="spellStart"/>
      <w:r w:rsidRPr="008D2AE6">
        <w:t>iala_region</w:t>
      </w:r>
      <w:proofErr w:type="spellEnd"/>
      <w:r w:rsidRPr="008D2AE6">
        <w:t>,,,,</w:t>
      </w:r>
    </w:p>
    <w:p w14:paraId="77B77504" w14:textId="3C493466" w:rsidR="00AC3C16" w:rsidRPr="008D2AE6" w:rsidRDefault="00AC3C16" w:rsidP="00FD3ED7">
      <w:pPr>
        <w:pStyle w:val="Bullet1"/>
      </w:pPr>
      <w:r w:rsidRPr="008D2AE6">
        <w:t xml:space="preserve">Enumerated value </w:t>
      </w:r>
      <w:r w:rsidR="000A36B4" w:rsidRPr="008D2AE6">
        <w:t>concept:</w:t>
      </w:r>
    </w:p>
    <w:p w14:paraId="5411231F" w14:textId="77777777" w:rsidR="00AC3C16" w:rsidRPr="008D2AE6" w:rsidRDefault="00AC3C16" w:rsidP="00FD3ED7">
      <w:pPr>
        <w:pStyle w:val="Bullet1text"/>
      </w:pPr>
      <w:r w:rsidRPr="008D2AE6">
        <w:t>Example) red, blue, orange, black, white,,, (</w:t>
      </w:r>
      <w:proofErr w:type="spellStart"/>
      <w:r w:rsidRPr="008D2AE6">
        <w:t>enumerated_values</w:t>
      </w:r>
      <w:proofErr w:type="spellEnd"/>
      <w:r w:rsidRPr="008D2AE6">
        <w:t xml:space="preserve"> for the attribute ‘colour’)</w:t>
      </w:r>
    </w:p>
    <w:p w14:paraId="307D4217" w14:textId="77777777" w:rsidR="00AC3C16" w:rsidRPr="008D2AE6" w:rsidRDefault="00AC3C16" w:rsidP="00FD3ED7">
      <w:pPr>
        <w:pStyle w:val="Bullet1text"/>
      </w:pPr>
      <w:r w:rsidRPr="008D2AE6">
        <w:t xml:space="preserve">Example) </w:t>
      </w:r>
      <w:proofErr w:type="spellStart"/>
      <w:r w:rsidRPr="008D2AE6">
        <w:t>region_A</w:t>
      </w:r>
      <w:proofErr w:type="spellEnd"/>
      <w:r w:rsidRPr="008D2AE6">
        <w:t xml:space="preserve">, </w:t>
      </w:r>
      <w:proofErr w:type="spellStart"/>
      <w:r w:rsidRPr="008D2AE6">
        <w:t>region_B</w:t>
      </w:r>
      <w:proofErr w:type="spellEnd"/>
      <w:r w:rsidRPr="008D2AE6">
        <w:t xml:space="preserve"> (for </w:t>
      </w:r>
      <w:proofErr w:type="spellStart"/>
      <w:r w:rsidRPr="008D2AE6">
        <w:t>iala_region</w:t>
      </w:r>
      <w:proofErr w:type="spellEnd"/>
      <w:r w:rsidRPr="008D2AE6">
        <w:t>)</w:t>
      </w:r>
    </w:p>
    <w:p w14:paraId="505D406D" w14:textId="77777777" w:rsidR="00AC3C16" w:rsidRPr="008D2AE6" w:rsidRDefault="00AC3C16" w:rsidP="00AC3C16">
      <w:pPr>
        <w:pStyle w:val="Plattetekst"/>
        <w:jc w:val="center"/>
      </w:pPr>
      <w:r w:rsidRPr="008D2AE6">
        <w:rPr>
          <w:noProof/>
          <w:lang w:val="de-DE" w:eastAsia="de-DE"/>
        </w:rPr>
        <w:drawing>
          <wp:inline distT="0" distB="0" distL="0" distR="0" wp14:anchorId="29223CBF" wp14:editId="218138DD">
            <wp:extent cx="2242820" cy="638175"/>
            <wp:effectExtent l="0" t="0" r="0" b="0"/>
            <wp:docPr id="2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242820" cy="638175"/>
                    </a:xfrm>
                    <a:prstGeom prst="rect">
                      <a:avLst/>
                    </a:prstGeom>
                    <a:solidFill>
                      <a:srgbClr val="FFFFFF"/>
                    </a:solidFill>
                    <a:ln>
                      <a:noFill/>
                    </a:ln>
                  </pic:spPr>
                </pic:pic>
              </a:graphicData>
            </a:graphic>
          </wp:inline>
        </w:drawing>
      </w:r>
    </w:p>
    <w:p w14:paraId="7E2F0CE2" w14:textId="4D47FD45" w:rsidR="00115FC6" w:rsidRPr="008D2AE6" w:rsidRDefault="00AC3C16" w:rsidP="00115FC6">
      <w:pPr>
        <w:pStyle w:val="Figurecaption"/>
        <w:jc w:val="center"/>
      </w:pPr>
      <w:bookmarkStart w:id="206" w:name="_Toc445971348"/>
      <w:bookmarkStart w:id="207" w:name="_Toc462235071"/>
      <w:r w:rsidRPr="008D2AE6">
        <w:t>Regions</w:t>
      </w:r>
      <w:bookmarkEnd w:id="206"/>
      <w:bookmarkEnd w:id="207"/>
    </w:p>
    <w:p w14:paraId="7A03BA8C" w14:textId="77777777" w:rsidR="00AC3C16" w:rsidRPr="008D2AE6" w:rsidRDefault="00AC3C16" w:rsidP="00B9380E">
      <w:pPr>
        <w:pStyle w:val="Kop4"/>
        <w:ind w:left="993" w:hanging="993"/>
      </w:pPr>
      <w:r w:rsidRPr="008D2AE6">
        <w:t>Create Feature Catalogue</w:t>
      </w:r>
    </w:p>
    <w:p w14:paraId="7C188AF6" w14:textId="77777777" w:rsidR="00AC3C16" w:rsidRPr="008D2AE6" w:rsidRDefault="00AC3C16" w:rsidP="00FD3ED7">
      <w:pPr>
        <w:pStyle w:val="Bullet1"/>
      </w:pPr>
      <w:r w:rsidRPr="008D2AE6">
        <w:t>Registered items in a feature concept dictionary are independent sets of definitions of features, attributes, enumerated values, and information types;</w:t>
      </w:r>
    </w:p>
    <w:p w14:paraId="5497F42E" w14:textId="77777777" w:rsidR="00AC3C16" w:rsidRPr="008D2AE6" w:rsidRDefault="00AC3C16" w:rsidP="00FD3ED7">
      <w:pPr>
        <w:pStyle w:val="Bullet1"/>
      </w:pPr>
      <w:r w:rsidRPr="008D2AE6">
        <w:t xml:space="preserve">Registered items drawn from one or more feature concept dictionaries are bound to describe characteristics of features in the </w:t>
      </w:r>
      <w:proofErr w:type="spellStart"/>
      <w:r w:rsidRPr="008D2AE6">
        <w:t>AtoN</w:t>
      </w:r>
      <w:proofErr w:type="spellEnd"/>
      <w:r w:rsidRPr="008D2AE6">
        <w:t xml:space="preserve"> domain;</w:t>
      </w:r>
    </w:p>
    <w:p w14:paraId="647F6971" w14:textId="77777777" w:rsidR="00AC3C16" w:rsidRPr="008D2AE6" w:rsidRDefault="00AC3C16" w:rsidP="00FD3ED7">
      <w:pPr>
        <w:pStyle w:val="Bullet1"/>
      </w:pPr>
      <w:r w:rsidRPr="008D2AE6">
        <w:t>In a feature catalogue, item types, for example, features and attributes, are bound together.</w:t>
      </w:r>
    </w:p>
    <w:p w14:paraId="06FD0100" w14:textId="77777777" w:rsidR="00AC3C16" w:rsidRPr="008D2AE6" w:rsidRDefault="00AC3C16" w:rsidP="00AC3C16">
      <w:pPr>
        <w:pStyle w:val="Plattetekst"/>
        <w:jc w:val="center"/>
      </w:pPr>
      <w:r w:rsidRPr="008D2AE6">
        <w:rPr>
          <w:noProof/>
          <w:lang w:val="de-DE" w:eastAsia="de-DE"/>
        </w:rPr>
        <w:lastRenderedPageBreak/>
        <w:drawing>
          <wp:inline distT="0" distB="0" distL="0" distR="0" wp14:anchorId="756F4914" wp14:editId="49537974">
            <wp:extent cx="4882515" cy="2277110"/>
            <wp:effectExtent l="0" t="0" r="0" b="8890"/>
            <wp:docPr id="2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882515" cy="2277110"/>
                    </a:xfrm>
                    <a:prstGeom prst="rect">
                      <a:avLst/>
                    </a:prstGeom>
                    <a:solidFill>
                      <a:srgbClr val="FFFFFF"/>
                    </a:solidFill>
                    <a:ln>
                      <a:noFill/>
                    </a:ln>
                  </pic:spPr>
                </pic:pic>
              </a:graphicData>
            </a:graphic>
          </wp:inline>
        </w:drawing>
      </w:r>
    </w:p>
    <w:p w14:paraId="331C1486" w14:textId="77777777" w:rsidR="00AC3C16" w:rsidRPr="008D2AE6" w:rsidRDefault="00AC3C16" w:rsidP="000A36B4">
      <w:pPr>
        <w:pStyle w:val="Figurecaption"/>
        <w:jc w:val="center"/>
      </w:pPr>
      <w:bookmarkStart w:id="208" w:name="_Toc445971349"/>
      <w:bookmarkStart w:id="209" w:name="_Toc462235072"/>
      <w:r w:rsidRPr="008D2AE6">
        <w:t>Concept diagram of feature catalogue builder</w:t>
      </w:r>
      <w:bookmarkEnd w:id="208"/>
      <w:bookmarkEnd w:id="209"/>
    </w:p>
    <w:p w14:paraId="574C2302" w14:textId="5DCC242B" w:rsidR="00AC3C16" w:rsidRPr="008D2AE6" w:rsidRDefault="00AC3C16" w:rsidP="00FD3ED7">
      <w:pPr>
        <w:pStyle w:val="Bullet1"/>
      </w:pPr>
      <w:r w:rsidRPr="008D2AE6">
        <w:t>In addition, constraints, units of measurement and format descriptions of attributes can be specified.  [S-100 Part 2a]</w:t>
      </w:r>
      <w:r w:rsidR="00FD3ED7" w:rsidRPr="008D2AE6">
        <w:t>;</w:t>
      </w:r>
    </w:p>
    <w:p w14:paraId="1EE7E4C3" w14:textId="77777777" w:rsidR="00AC3C16" w:rsidRPr="008D2AE6" w:rsidRDefault="00AC3C16" w:rsidP="00FD3ED7">
      <w:pPr>
        <w:pStyle w:val="Bullet1"/>
      </w:pPr>
      <w:r w:rsidRPr="008D2AE6">
        <w:t xml:space="preserve">Feature concept, attributes concepts, and enumerated value concepts are bound together and described in the </w:t>
      </w:r>
      <w:proofErr w:type="spellStart"/>
      <w:r w:rsidRPr="008D2AE6">
        <w:t>AtoN</w:t>
      </w:r>
      <w:proofErr w:type="spellEnd"/>
      <w:r w:rsidRPr="008D2AE6">
        <w:t xml:space="preserve"> feature catalogue in XML.</w:t>
      </w:r>
    </w:p>
    <w:p w14:paraId="413FC8EF" w14:textId="77777777" w:rsidR="00AC3C16" w:rsidRPr="008D2AE6" w:rsidRDefault="00AC3C16" w:rsidP="00AC3C16">
      <w:pPr>
        <w:pStyle w:val="Plattetekst"/>
        <w:jc w:val="center"/>
      </w:pPr>
      <w:r w:rsidRPr="008D2AE6">
        <w:rPr>
          <w:noProof/>
          <w:lang w:val="de-DE" w:eastAsia="de-DE"/>
        </w:rPr>
        <w:drawing>
          <wp:inline distT="0" distB="0" distL="0" distR="0" wp14:anchorId="22673447" wp14:editId="48BA39FB">
            <wp:extent cx="3657959" cy="3264664"/>
            <wp:effectExtent l="0" t="0" r="0" b="0"/>
            <wp:docPr id="28"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697841" cy="3300258"/>
                    </a:xfrm>
                    <a:prstGeom prst="rect">
                      <a:avLst/>
                    </a:prstGeom>
                    <a:solidFill>
                      <a:srgbClr val="FFFFFF"/>
                    </a:solidFill>
                    <a:ln>
                      <a:noFill/>
                    </a:ln>
                  </pic:spPr>
                </pic:pic>
              </a:graphicData>
            </a:graphic>
          </wp:inline>
        </w:drawing>
      </w:r>
    </w:p>
    <w:p w14:paraId="470C463A" w14:textId="77777777" w:rsidR="00AC3C16" w:rsidRPr="008D2AE6" w:rsidRDefault="00AC3C16" w:rsidP="000A36B4">
      <w:pPr>
        <w:pStyle w:val="Figurecaption"/>
        <w:jc w:val="center"/>
      </w:pPr>
      <w:bookmarkStart w:id="210" w:name="_Ref232141016"/>
      <w:bookmarkStart w:id="211" w:name="_Toc445971350"/>
      <w:bookmarkStart w:id="212" w:name="_Toc462235073"/>
      <w:r w:rsidRPr="008D2AE6">
        <w:t xml:space="preserve">Examples of Feature Catalogue Builder (developed by </w:t>
      </w:r>
      <w:proofErr w:type="spellStart"/>
      <w:r w:rsidRPr="008D2AE6">
        <w:t>Dongseo</w:t>
      </w:r>
      <w:proofErr w:type="spellEnd"/>
      <w:r w:rsidRPr="008D2AE6">
        <w:t xml:space="preserve"> </w:t>
      </w:r>
      <w:proofErr w:type="spellStart"/>
      <w:r w:rsidRPr="008D2AE6">
        <w:t>Univ</w:t>
      </w:r>
      <w:proofErr w:type="spellEnd"/>
      <w:r w:rsidRPr="008D2AE6">
        <w:t>)</w:t>
      </w:r>
      <w:bookmarkEnd w:id="210"/>
      <w:bookmarkEnd w:id="211"/>
      <w:bookmarkEnd w:id="212"/>
    </w:p>
    <w:p w14:paraId="3CEEEAE6" w14:textId="09FBD70E" w:rsidR="00AC3C16" w:rsidRPr="008D2AE6" w:rsidRDefault="00AC3C16" w:rsidP="00AC3C16">
      <w:pPr>
        <w:pStyle w:val="Plattetekst"/>
      </w:pPr>
      <w:r w:rsidRPr="008D2AE6">
        <w:t>A feature catalogue builder is a program that supports creation of</w:t>
      </w:r>
      <w:r w:rsidR="00FD3ED7" w:rsidRPr="008D2AE6">
        <w:t xml:space="preserve"> a feature catalogue in XML.</w:t>
      </w:r>
    </w:p>
    <w:p w14:paraId="34B64C80" w14:textId="77777777" w:rsidR="00AC3C16" w:rsidRPr="008D2AE6" w:rsidRDefault="00AC3C16" w:rsidP="00B9380E">
      <w:pPr>
        <w:pStyle w:val="Kop4"/>
        <w:ind w:left="993" w:hanging="993"/>
      </w:pPr>
      <w:r w:rsidRPr="008D2AE6">
        <w:t>Create Portrayal Catalogue</w:t>
      </w:r>
    </w:p>
    <w:p w14:paraId="50A1A743" w14:textId="4F7ACE66" w:rsidR="00AC3C16" w:rsidRPr="008D2AE6" w:rsidRDefault="00AC3C16" w:rsidP="00FD3ED7">
      <w:pPr>
        <w:pStyle w:val="Bullet1"/>
      </w:pPr>
      <w:r w:rsidRPr="008D2AE6">
        <w:t>Create a portrayal catalogue that specifies symbology and presentation guideline of fea</w:t>
      </w:r>
      <w:r w:rsidR="00FD3ED7" w:rsidRPr="008D2AE6">
        <w:t>tures in the feature catalogue.</w:t>
      </w:r>
    </w:p>
    <w:p w14:paraId="649A8A3B" w14:textId="64098577" w:rsidR="00AC3C16" w:rsidRPr="008D2AE6" w:rsidRDefault="00AC3C16" w:rsidP="00FD3ED7">
      <w:pPr>
        <w:pStyle w:val="Bullet1"/>
      </w:pPr>
      <w:r w:rsidRPr="008D2AE6">
        <w:t>A Portrayal Catalogue Builder will support cre</w:t>
      </w:r>
      <w:r w:rsidR="00FD3ED7" w:rsidRPr="008D2AE6">
        <w:t>ation of a portrayal catalogue.</w:t>
      </w:r>
    </w:p>
    <w:p w14:paraId="17B5F1EC" w14:textId="556E4F72" w:rsidR="00AC3C16" w:rsidRPr="008D2AE6" w:rsidRDefault="00FD3ED7" w:rsidP="00B9380E">
      <w:pPr>
        <w:pStyle w:val="Kop4"/>
        <w:ind w:left="993" w:hanging="993"/>
      </w:pPr>
      <w:r w:rsidRPr="008D2AE6">
        <w:lastRenderedPageBreak/>
        <w:t>Profile metadata model</w:t>
      </w:r>
    </w:p>
    <w:p w14:paraId="3A0EA135" w14:textId="77777777" w:rsidR="00AC3C16" w:rsidRPr="008D2AE6" w:rsidRDefault="00AC3C16" w:rsidP="00FD3ED7">
      <w:pPr>
        <w:pStyle w:val="Bullet1"/>
      </w:pPr>
      <w:r w:rsidRPr="008D2AE6">
        <w:t xml:space="preserve">Profile metadata model for describing </w:t>
      </w:r>
      <w:proofErr w:type="spellStart"/>
      <w:r w:rsidRPr="008D2AE6">
        <w:t>AtoN</w:t>
      </w:r>
      <w:proofErr w:type="spellEnd"/>
      <w:r w:rsidRPr="008D2AE6">
        <w:t xml:space="preserve"> data set.</w:t>
      </w:r>
    </w:p>
    <w:p w14:paraId="5E4B4A1D" w14:textId="77777777" w:rsidR="00AC3C16" w:rsidRPr="008D2AE6" w:rsidRDefault="00AC3C16" w:rsidP="00B9380E">
      <w:pPr>
        <w:pStyle w:val="Kop4"/>
        <w:ind w:left="993" w:hanging="993"/>
      </w:pPr>
      <w:r w:rsidRPr="008D2AE6">
        <w:t>Determine encoding format and delivery</w:t>
      </w:r>
    </w:p>
    <w:p w14:paraId="09672EE7" w14:textId="77777777" w:rsidR="00AC3C16" w:rsidRPr="008D2AE6" w:rsidRDefault="00AC3C16" w:rsidP="00FD3ED7">
      <w:pPr>
        <w:pStyle w:val="Bullet1"/>
      </w:pPr>
      <w:r w:rsidRPr="008D2AE6">
        <w:t xml:space="preserve">Determine encoding format and delivery of </w:t>
      </w:r>
      <w:proofErr w:type="spellStart"/>
      <w:r w:rsidRPr="008D2AE6">
        <w:t>AtoN</w:t>
      </w:r>
      <w:proofErr w:type="spellEnd"/>
      <w:r w:rsidRPr="008D2AE6">
        <w:t xml:space="preserve"> data set.</w:t>
      </w:r>
    </w:p>
    <w:p w14:paraId="567F0AC4" w14:textId="77777777" w:rsidR="00AC3C16" w:rsidRPr="008D2AE6" w:rsidRDefault="00AC3C16" w:rsidP="00B9380E">
      <w:pPr>
        <w:pStyle w:val="Kop4"/>
        <w:ind w:left="993" w:hanging="993"/>
      </w:pPr>
      <w:r w:rsidRPr="008D2AE6">
        <w:t>Product Specification</w:t>
      </w:r>
    </w:p>
    <w:p w14:paraId="5C4B1EAE" w14:textId="77777777" w:rsidR="00FD3ED7" w:rsidRPr="008D2AE6" w:rsidRDefault="00AC3C16" w:rsidP="00FD3ED7">
      <w:pPr>
        <w:pStyle w:val="Bullet1"/>
      </w:pPr>
      <w:r w:rsidRPr="008D2AE6">
        <w:t xml:space="preserve">Based on all previous steps the information is complete and </w:t>
      </w:r>
      <w:r w:rsidR="00FD3ED7" w:rsidRPr="008D2AE6">
        <w:t>the template can be filled in.</w:t>
      </w:r>
    </w:p>
    <w:p w14:paraId="2D1861B3" w14:textId="5A4FE905" w:rsidR="00AC3C16" w:rsidRPr="008D2AE6" w:rsidRDefault="00AC3C16" w:rsidP="00FD3ED7">
      <w:pPr>
        <w:pStyle w:val="Bullet1text"/>
      </w:pPr>
      <w:r w:rsidRPr="008D2AE6">
        <w:t>When the template is complete the product specification is finished and can be submitted.</w:t>
      </w:r>
    </w:p>
    <w:p w14:paraId="1B68D6C3" w14:textId="0BEE0D01" w:rsidR="00AC3C16" w:rsidRPr="008D2AE6" w:rsidRDefault="00FD3ED7" w:rsidP="00B9380E">
      <w:pPr>
        <w:pStyle w:val="Kop1"/>
      </w:pPr>
      <w:bookmarkStart w:id="213" w:name="_toc903"/>
      <w:bookmarkStart w:id="214" w:name="_Toc445971331"/>
      <w:bookmarkStart w:id="215" w:name="_Toc176790088"/>
      <w:bookmarkEnd w:id="213"/>
      <w:r w:rsidRPr="008D2AE6">
        <w:rPr>
          <w:caps w:val="0"/>
        </w:rPr>
        <w:t>IALA PRODUCT SPECIFICATION PROCESS</w:t>
      </w:r>
      <w:bookmarkEnd w:id="214"/>
      <w:bookmarkEnd w:id="215"/>
    </w:p>
    <w:p w14:paraId="36E5593B" w14:textId="108B51B4" w:rsidR="00AC3C16" w:rsidRPr="008D2AE6" w:rsidRDefault="00AC3C16" w:rsidP="00FD3ED7">
      <w:pPr>
        <w:pStyle w:val="Plattetekst"/>
      </w:pPr>
      <w:r w:rsidRPr="008D2AE6">
        <w:t xml:space="preserve">In the previous </w:t>
      </w:r>
      <w:r w:rsidR="00FD3ED7" w:rsidRPr="008D2AE6">
        <w:t>sections,</w:t>
      </w:r>
      <w:r w:rsidRPr="008D2AE6">
        <w:t xml:space="preserve"> information was provided about the S-100 GI-Registry and how this will foster the e-navigation concept.  </w:t>
      </w:r>
      <w:r w:rsidR="000A36B4" w:rsidRPr="008D2AE6">
        <w:t>Furthermore,</w:t>
      </w:r>
      <w:r w:rsidRPr="008D2AE6">
        <w:t xml:space="preserve"> an introduction was given regarding the development of product specifications.  For the development of product specification within the IALA domain a flowchart was developed.  </w:t>
      </w:r>
      <w:r w:rsidR="00FD3ED7" w:rsidRPr="008D2AE6">
        <w:t xml:space="preserve">The flowchart, as seen in </w:t>
      </w:r>
      <w:r w:rsidR="00FD3ED7" w:rsidRPr="008D2AE6">
        <w:fldChar w:fldCharType="begin"/>
      </w:r>
      <w:r w:rsidR="00FD3ED7" w:rsidRPr="008D2AE6">
        <w:instrText xml:space="preserve"> REF _Ref449586858 \r \h </w:instrText>
      </w:r>
      <w:r w:rsidR="00FD3ED7" w:rsidRPr="008D2AE6">
        <w:fldChar w:fldCharType="separate"/>
      </w:r>
      <w:r w:rsidR="00FD3ED7" w:rsidRPr="008D2AE6">
        <w:t>Figure 17</w:t>
      </w:r>
      <w:r w:rsidR="00FD3ED7" w:rsidRPr="008D2AE6">
        <w:fldChar w:fldCharType="end"/>
      </w:r>
      <w:r w:rsidRPr="008D2AE6">
        <w:t xml:space="preserve"> on the next page, together with the product specification template can be used as a reference in the development of future product specifications.</w:t>
      </w:r>
    </w:p>
    <w:p w14:paraId="4BCA1C0A" w14:textId="23A28792" w:rsidR="00FD3ED7" w:rsidRPr="008D2AE6" w:rsidRDefault="00FD3ED7">
      <w:pPr>
        <w:spacing w:after="200" w:line="276" w:lineRule="auto"/>
        <w:rPr>
          <w:sz w:val="22"/>
        </w:rPr>
      </w:pPr>
      <w:r w:rsidRPr="008D2AE6">
        <w:br w:type="page"/>
      </w:r>
    </w:p>
    <w:p w14:paraId="2D37C102" w14:textId="77777777" w:rsidR="00FD3ED7" w:rsidRPr="008D2AE6" w:rsidRDefault="00FD3ED7" w:rsidP="00FD3ED7">
      <w:pPr>
        <w:pStyle w:val="Plattetekst"/>
      </w:pPr>
    </w:p>
    <w:p w14:paraId="179D07D9" w14:textId="77777777" w:rsidR="00AC3C16" w:rsidRPr="008D2AE6" w:rsidRDefault="00AC3C16" w:rsidP="00AC3C16">
      <w:pPr>
        <w:pStyle w:val="Plattetekst"/>
        <w:jc w:val="center"/>
      </w:pPr>
      <w:r w:rsidRPr="008D2AE6">
        <w:rPr>
          <w:noProof/>
          <w:lang w:val="de-DE" w:eastAsia="de-DE"/>
        </w:rPr>
        <w:drawing>
          <wp:inline distT="0" distB="0" distL="0" distR="0" wp14:anchorId="6E628422" wp14:editId="6B9D8B92">
            <wp:extent cx="2610079" cy="6321287"/>
            <wp:effectExtent l="0" t="0" r="0" b="381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Draft_PS_process-v04.jpg"/>
                    <pic:cNvPicPr/>
                  </pic:nvPicPr>
                  <pic:blipFill>
                    <a:blip r:embed="rId37">
                      <a:extLst>
                        <a:ext uri="{28A0092B-C50C-407E-A947-70E740481C1C}">
                          <a14:useLocalDpi xmlns:a14="http://schemas.microsoft.com/office/drawing/2010/main" val="0"/>
                        </a:ext>
                      </a:extLst>
                    </a:blip>
                    <a:stretch>
                      <a:fillRect/>
                    </a:stretch>
                  </pic:blipFill>
                  <pic:spPr>
                    <a:xfrm>
                      <a:off x="0" y="0"/>
                      <a:ext cx="2628838" cy="6366718"/>
                    </a:xfrm>
                    <a:prstGeom prst="rect">
                      <a:avLst/>
                    </a:prstGeom>
                  </pic:spPr>
                </pic:pic>
              </a:graphicData>
            </a:graphic>
          </wp:inline>
        </w:drawing>
      </w:r>
    </w:p>
    <w:p w14:paraId="7E42DA62" w14:textId="77777777" w:rsidR="00AC3C16" w:rsidRPr="008D2AE6" w:rsidRDefault="00AC3C16" w:rsidP="00AC3C16">
      <w:pPr>
        <w:pStyle w:val="Plattetekst"/>
        <w:jc w:val="center"/>
      </w:pPr>
    </w:p>
    <w:p w14:paraId="65C0D789" w14:textId="77777777" w:rsidR="00AC3C16" w:rsidRPr="008D2AE6" w:rsidRDefault="00AC3C16" w:rsidP="00FD3ED7">
      <w:pPr>
        <w:pStyle w:val="Figurecaption"/>
        <w:jc w:val="center"/>
      </w:pPr>
      <w:bookmarkStart w:id="216" w:name="_Toc445971351"/>
      <w:bookmarkStart w:id="217" w:name="_Ref449586858"/>
      <w:bookmarkStart w:id="218" w:name="_Ref449965157"/>
      <w:bookmarkStart w:id="219" w:name="_Toc462235074"/>
      <w:r w:rsidRPr="008D2AE6">
        <w:t>IALA Product Specification Process</w:t>
      </w:r>
      <w:bookmarkEnd w:id="216"/>
      <w:bookmarkEnd w:id="217"/>
      <w:bookmarkEnd w:id="218"/>
      <w:bookmarkEnd w:id="219"/>
    </w:p>
    <w:p w14:paraId="32199F60" w14:textId="1ABCA7CF" w:rsidR="00AC3C16" w:rsidRPr="008D2AE6" w:rsidRDefault="00AC3C16" w:rsidP="00B82301">
      <w:pPr>
        <w:pStyle w:val="Plattetekst"/>
      </w:pPr>
      <w:r w:rsidRPr="008D2AE6">
        <w:t xml:space="preserve">Since a flowchart cannot contain the full context of the steps in de process.  The steps of the process as seen in </w:t>
      </w:r>
      <w:r w:rsidR="00F64B0D">
        <w:fldChar w:fldCharType="begin"/>
      </w:r>
      <w:r w:rsidR="00F64B0D">
        <w:instrText xml:space="preserve"> REF _Ref449965157 \r \h </w:instrText>
      </w:r>
      <w:r w:rsidR="00F64B0D">
        <w:fldChar w:fldCharType="separate"/>
      </w:r>
      <w:r w:rsidR="00F64B0D">
        <w:t>Figure 17</w:t>
      </w:r>
      <w:r w:rsidR="00F64B0D">
        <w:fldChar w:fldCharType="end"/>
      </w:r>
      <w:r w:rsidR="00F64B0D">
        <w:t xml:space="preserve"> </w:t>
      </w:r>
      <w:r w:rsidRPr="008D2AE6">
        <w:t xml:space="preserve">are briefly explained in </w:t>
      </w:r>
      <w:r w:rsidRPr="008D2AE6">
        <w:fldChar w:fldCharType="begin"/>
      </w:r>
      <w:r w:rsidRPr="008D2AE6">
        <w:instrText xml:space="preserve"> REF _Ref232141073 \r \h </w:instrText>
      </w:r>
      <w:r w:rsidRPr="008D2AE6">
        <w:fldChar w:fldCharType="separate"/>
      </w:r>
      <w:r w:rsidR="00B82301" w:rsidRPr="008D2AE6">
        <w:t>Table 2</w:t>
      </w:r>
      <w:r w:rsidRPr="008D2AE6">
        <w:fldChar w:fldCharType="end"/>
      </w:r>
      <w:r w:rsidRPr="008D2AE6">
        <w:t>.</w:t>
      </w:r>
    </w:p>
    <w:p w14:paraId="1C040257" w14:textId="77777777" w:rsidR="00AC3C16" w:rsidRPr="008D2AE6" w:rsidRDefault="00AC3C16" w:rsidP="00AC3C16"/>
    <w:p w14:paraId="498F2906" w14:textId="77777777" w:rsidR="00B82301" w:rsidRPr="008D2AE6" w:rsidRDefault="00B82301">
      <w:pPr>
        <w:spacing w:after="200" w:line="276" w:lineRule="auto"/>
        <w:rPr>
          <w:b/>
          <w:bCs/>
          <w:i/>
          <w:color w:val="575756"/>
          <w:sz w:val="22"/>
          <w:u w:val="single"/>
        </w:rPr>
      </w:pPr>
      <w:bookmarkStart w:id="220" w:name="_Ref232141073"/>
      <w:bookmarkStart w:id="221" w:name="_Toc367873247"/>
      <w:r w:rsidRPr="008D2AE6">
        <w:br w:type="page"/>
      </w:r>
    </w:p>
    <w:p w14:paraId="60DA7CA0" w14:textId="22203B49" w:rsidR="00AC3C16" w:rsidRPr="008D2AE6" w:rsidRDefault="00AC3C16" w:rsidP="005946A0">
      <w:pPr>
        <w:pStyle w:val="Tablecaption"/>
        <w:ind w:left="851" w:hanging="851"/>
      </w:pPr>
      <w:bookmarkStart w:id="222" w:name="_Toc462235076"/>
      <w:r w:rsidRPr="008D2AE6">
        <w:lastRenderedPageBreak/>
        <w:t>Elaboration on product specification process flow chart</w:t>
      </w:r>
      <w:bookmarkEnd w:id="220"/>
      <w:bookmarkEnd w:id="221"/>
      <w:bookmarkEnd w:id="222"/>
    </w:p>
    <w:tbl>
      <w:tblPr>
        <w:tblW w:w="0" w:type="auto"/>
        <w:jc w:val="center"/>
        <w:tblLayout w:type="fixed"/>
        <w:tblLook w:val="0000" w:firstRow="0" w:lastRow="0" w:firstColumn="0" w:lastColumn="0" w:noHBand="0" w:noVBand="0"/>
      </w:tblPr>
      <w:tblGrid>
        <w:gridCol w:w="2181"/>
        <w:gridCol w:w="7399"/>
      </w:tblGrid>
      <w:tr w:rsidR="00AC3C16" w:rsidRPr="008D2AE6" w14:paraId="7DD82603" w14:textId="77777777" w:rsidTr="00AC3C16">
        <w:trPr>
          <w:cantSplit/>
          <w:jc w:val="center"/>
        </w:trPr>
        <w:tc>
          <w:tcPr>
            <w:tcW w:w="2181" w:type="dxa"/>
            <w:tcBorders>
              <w:top w:val="single" w:sz="4" w:space="0" w:color="000000"/>
              <w:left w:val="single" w:sz="4" w:space="0" w:color="000000"/>
              <w:bottom w:val="single" w:sz="4" w:space="0" w:color="000000"/>
            </w:tcBorders>
          </w:tcPr>
          <w:p w14:paraId="38EBE8BB" w14:textId="77777777" w:rsidR="00AC3C16" w:rsidRPr="008D2AE6" w:rsidRDefault="00AC3C16" w:rsidP="00AC3C16">
            <w:pPr>
              <w:snapToGrid w:val="0"/>
            </w:pPr>
            <w:r w:rsidRPr="008D2AE6">
              <w:rPr>
                <w:noProof/>
                <w:lang w:val="de-DE" w:eastAsia="de-DE"/>
              </w:rPr>
              <w:drawing>
                <wp:inline distT="0" distB="0" distL="0" distR="0" wp14:anchorId="03D02CCD" wp14:editId="64536B05">
                  <wp:extent cx="1038225" cy="685800"/>
                  <wp:effectExtent l="0" t="0" r="9525" b="0"/>
                  <wp:docPr id="602" name="Afbeelding 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038225" cy="685800"/>
                          </a:xfrm>
                          <a:prstGeom prst="rect">
                            <a:avLst/>
                          </a:prstGeom>
                          <a:solidFill>
                            <a:srgbClr val="FFFFFF"/>
                          </a:solidFill>
                          <a:ln>
                            <a:noFill/>
                          </a:ln>
                        </pic:spPr>
                      </pic:pic>
                    </a:graphicData>
                  </a:graphic>
                </wp:inline>
              </w:drawing>
            </w:r>
          </w:p>
        </w:tc>
        <w:tc>
          <w:tcPr>
            <w:tcW w:w="7399" w:type="dxa"/>
            <w:tcBorders>
              <w:top w:val="single" w:sz="4" w:space="0" w:color="000000"/>
              <w:left w:val="single" w:sz="4" w:space="0" w:color="000000"/>
              <w:bottom w:val="single" w:sz="4" w:space="0" w:color="000000"/>
              <w:right w:val="single" w:sz="4" w:space="0" w:color="000000"/>
            </w:tcBorders>
          </w:tcPr>
          <w:p w14:paraId="4D4C2945" w14:textId="77777777" w:rsidR="00AC3C16" w:rsidRPr="008D2AE6" w:rsidRDefault="00AC3C16" w:rsidP="00AC3C16">
            <w:pPr>
              <w:snapToGrid w:val="0"/>
            </w:pPr>
            <w:r w:rsidRPr="008D2AE6">
              <w:t>The entry point assumes there has been the necessary discussion within the IALA organisation, which has endorsed the action to create an S-200 series product specification.  This action includes setting up the task group that will develop the product specification.</w:t>
            </w:r>
          </w:p>
        </w:tc>
      </w:tr>
      <w:tr w:rsidR="00AC3C16" w:rsidRPr="008D2AE6" w14:paraId="4FD52499" w14:textId="77777777" w:rsidTr="00AC3C16">
        <w:trPr>
          <w:cantSplit/>
          <w:jc w:val="center"/>
        </w:trPr>
        <w:tc>
          <w:tcPr>
            <w:tcW w:w="2181" w:type="dxa"/>
            <w:tcBorders>
              <w:top w:val="single" w:sz="4" w:space="0" w:color="000000"/>
              <w:left w:val="single" w:sz="4" w:space="0" w:color="000000"/>
              <w:bottom w:val="single" w:sz="4" w:space="0" w:color="000000"/>
            </w:tcBorders>
          </w:tcPr>
          <w:p w14:paraId="68373B25" w14:textId="77777777" w:rsidR="00AC3C16" w:rsidRPr="008D2AE6" w:rsidRDefault="00AC3C16" w:rsidP="00AC3C16">
            <w:pPr>
              <w:snapToGrid w:val="0"/>
            </w:pPr>
            <w:r w:rsidRPr="008D2AE6">
              <w:object w:dxaOrig="1634" w:dyaOrig="1068" w14:anchorId="5D009E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pt;height:52pt" o:ole="">
                  <v:imagedata r:id="rId39" o:title=""/>
                </v:shape>
                <o:OLEObject Type="Embed" ProgID="VisioViewer.Viewer.1" ShapeID="_x0000_i1025" DrawAspect="Content" ObjectID="_1787402793" r:id="rId40"/>
              </w:object>
            </w:r>
          </w:p>
        </w:tc>
        <w:tc>
          <w:tcPr>
            <w:tcW w:w="7399" w:type="dxa"/>
            <w:tcBorders>
              <w:top w:val="single" w:sz="4" w:space="0" w:color="000000"/>
              <w:left w:val="single" w:sz="4" w:space="0" w:color="000000"/>
              <w:bottom w:val="single" w:sz="4" w:space="0" w:color="000000"/>
              <w:right w:val="single" w:sz="4" w:space="0" w:color="000000"/>
            </w:tcBorders>
          </w:tcPr>
          <w:p w14:paraId="29E4F699" w14:textId="77777777" w:rsidR="00AC3C16" w:rsidRPr="008D2AE6" w:rsidRDefault="00AC3C16" w:rsidP="00AC3C16">
            <w:pPr>
              <w:snapToGrid w:val="0"/>
            </w:pPr>
            <w:r w:rsidRPr="008D2AE6">
              <w:t xml:space="preserve">The task group refines the scope into the product specification, utilising the Product Specification Template. Procedures, item types etc. are a part of the scoping. What is the product supposed to do, is it for regional use or global use etc. </w:t>
            </w:r>
          </w:p>
        </w:tc>
      </w:tr>
      <w:tr w:rsidR="00AC3C16" w:rsidRPr="008D2AE6" w14:paraId="2E4FE47B" w14:textId="77777777" w:rsidTr="00AC3C16">
        <w:trPr>
          <w:cantSplit/>
          <w:jc w:val="center"/>
        </w:trPr>
        <w:tc>
          <w:tcPr>
            <w:tcW w:w="2181" w:type="dxa"/>
            <w:tcBorders>
              <w:top w:val="single" w:sz="4" w:space="0" w:color="000000"/>
              <w:left w:val="single" w:sz="4" w:space="0" w:color="000000"/>
              <w:bottom w:val="single" w:sz="4" w:space="0" w:color="000000"/>
            </w:tcBorders>
          </w:tcPr>
          <w:p w14:paraId="3EE9D354" w14:textId="77777777" w:rsidR="00AC3C16" w:rsidRPr="008D2AE6" w:rsidRDefault="00AC3C16" w:rsidP="00AC3C16">
            <w:pPr>
              <w:snapToGrid w:val="0"/>
            </w:pPr>
            <w:r w:rsidRPr="008D2AE6">
              <w:rPr>
                <w:noProof/>
                <w:lang w:val="de-DE" w:eastAsia="de-DE"/>
              </w:rPr>
              <w:drawing>
                <wp:inline distT="0" distB="0" distL="0" distR="0" wp14:anchorId="6F3D81A5" wp14:editId="25A38730">
                  <wp:extent cx="1035050" cy="673100"/>
                  <wp:effectExtent l="0" t="0" r="0" b="0"/>
                  <wp:docPr id="359" name="Afbeelding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035050" cy="673100"/>
                          </a:xfrm>
                          <a:prstGeom prst="rect">
                            <a:avLst/>
                          </a:prstGeom>
                          <a:solidFill>
                            <a:srgbClr val="FFFFFF"/>
                          </a:solidFill>
                          <a:ln>
                            <a:noFill/>
                          </a:ln>
                        </pic:spPr>
                      </pic:pic>
                    </a:graphicData>
                  </a:graphic>
                </wp:inline>
              </w:drawing>
            </w:r>
          </w:p>
        </w:tc>
        <w:tc>
          <w:tcPr>
            <w:tcW w:w="7399" w:type="dxa"/>
            <w:tcBorders>
              <w:top w:val="single" w:sz="4" w:space="0" w:color="000000"/>
              <w:left w:val="single" w:sz="4" w:space="0" w:color="000000"/>
              <w:bottom w:val="single" w:sz="4" w:space="0" w:color="000000"/>
              <w:right w:val="single" w:sz="4" w:space="0" w:color="000000"/>
            </w:tcBorders>
          </w:tcPr>
          <w:p w14:paraId="2B5D1DE0" w14:textId="1388BAE6" w:rsidR="00AC3C16" w:rsidRPr="008D2AE6" w:rsidRDefault="00AC3C16" w:rsidP="00AC3C16">
            <w:pPr>
              <w:snapToGrid w:val="0"/>
            </w:pPr>
            <w:r w:rsidRPr="008D2AE6">
              <w:t xml:space="preserve">The task group develops the application schema using all required feature classes, attributes and enumerations.  This process can lead to a revised list of needed feature classes, attributes and enumerations.  </w:t>
            </w:r>
            <w:r w:rsidR="000A36B4" w:rsidRPr="008D2AE6">
              <w:t>Typically,</w:t>
            </w:r>
            <w:r w:rsidRPr="008D2AE6">
              <w:t xml:space="preserve"> the development process includes a number of iterations as the group refines the application schema. The outcome is a consensus S-100 compliant application schema.</w:t>
            </w:r>
          </w:p>
        </w:tc>
      </w:tr>
      <w:tr w:rsidR="00AC3C16" w:rsidRPr="008D2AE6" w14:paraId="5D432E18" w14:textId="77777777" w:rsidTr="00AC3C16">
        <w:trPr>
          <w:cantSplit/>
          <w:jc w:val="center"/>
        </w:trPr>
        <w:tc>
          <w:tcPr>
            <w:tcW w:w="2181" w:type="dxa"/>
            <w:tcBorders>
              <w:top w:val="single" w:sz="4" w:space="0" w:color="000000"/>
              <w:left w:val="single" w:sz="4" w:space="0" w:color="000000"/>
              <w:bottom w:val="single" w:sz="4" w:space="0" w:color="000000"/>
            </w:tcBorders>
          </w:tcPr>
          <w:p w14:paraId="49FD0ECF" w14:textId="77777777" w:rsidR="00AC3C16" w:rsidRPr="008D2AE6" w:rsidRDefault="00AC3C16" w:rsidP="00AC3C16">
            <w:pPr>
              <w:snapToGrid w:val="0"/>
            </w:pPr>
            <w:r w:rsidRPr="008D2AE6">
              <w:rPr>
                <w:noProof/>
                <w:lang w:val="de-DE" w:eastAsia="de-DE"/>
              </w:rPr>
              <w:drawing>
                <wp:inline distT="0" distB="0" distL="0" distR="0" wp14:anchorId="0D85F3D0" wp14:editId="66E72EF4">
                  <wp:extent cx="1038225" cy="685800"/>
                  <wp:effectExtent l="0" t="0" r="9525" b="0"/>
                  <wp:docPr id="601" name="Afbeelding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038225" cy="685800"/>
                          </a:xfrm>
                          <a:prstGeom prst="rect">
                            <a:avLst/>
                          </a:prstGeom>
                          <a:solidFill>
                            <a:srgbClr val="FFFFFF"/>
                          </a:solidFill>
                          <a:ln>
                            <a:noFill/>
                          </a:ln>
                        </pic:spPr>
                      </pic:pic>
                    </a:graphicData>
                  </a:graphic>
                </wp:inline>
              </w:drawing>
            </w:r>
          </w:p>
        </w:tc>
        <w:tc>
          <w:tcPr>
            <w:tcW w:w="7399" w:type="dxa"/>
            <w:tcBorders>
              <w:top w:val="single" w:sz="4" w:space="0" w:color="000000"/>
              <w:left w:val="single" w:sz="4" w:space="0" w:color="000000"/>
              <w:bottom w:val="single" w:sz="4" w:space="0" w:color="000000"/>
              <w:right w:val="single" w:sz="4" w:space="0" w:color="000000"/>
            </w:tcBorders>
          </w:tcPr>
          <w:p w14:paraId="0C2E0A06" w14:textId="77777777" w:rsidR="00AC3C16" w:rsidRPr="008D2AE6" w:rsidRDefault="00AC3C16" w:rsidP="00AC3C16">
            <w:pPr>
              <w:snapToGrid w:val="0"/>
            </w:pPr>
            <w:r w:rsidRPr="008D2AE6">
              <w:t>The task group makes an initial determination of the needed feature classes, attributes and enumerations.  This process includes investigation of related domains for existing definitions and models that can be used for guidance.</w:t>
            </w:r>
          </w:p>
        </w:tc>
      </w:tr>
      <w:tr w:rsidR="00AC3C16" w:rsidRPr="008D2AE6" w14:paraId="659BF12E" w14:textId="77777777" w:rsidTr="00AC3C16">
        <w:trPr>
          <w:cantSplit/>
          <w:jc w:val="center"/>
        </w:trPr>
        <w:tc>
          <w:tcPr>
            <w:tcW w:w="2181" w:type="dxa"/>
            <w:tcBorders>
              <w:top w:val="single" w:sz="4" w:space="0" w:color="000000"/>
              <w:left w:val="single" w:sz="4" w:space="0" w:color="000000"/>
              <w:bottom w:val="single" w:sz="4" w:space="0" w:color="000000"/>
            </w:tcBorders>
          </w:tcPr>
          <w:p w14:paraId="754C251C" w14:textId="77777777" w:rsidR="00AC3C16" w:rsidRPr="008D2AE6" w:rsidRDefault="00AC3C16" w:rsidP="00AC3C16">
            <w:pPr>
              <w:snapToGrid w:val="0"/>
            </w:pPr>
            <w:r w:rsidRPr="008D2AE6">
              <w:rPr>
                <w:noProof/>
                <w:lang w:val="de-DE" w:eastAsia="de-DE"/>
              </w:rPr>
              <w:drawing>
                <wp:inline distT="0" distB="0" distL="0" distR="0" wp14:anchorId="4E012FEA" wp14:editId="1E9805B7">
                  <wp:extent cx="1038225" cy="685800"/>
                  <wp:effectExtent l="0" t="0" r="9525" b="0"/>
                  <wp:docPr id="600" name="Afbeelding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038225" cy="685800"/>
                          </a:xfrm>
                          <a:prstGeom prst="rect">
                            <a:avLst/>
                          </a:prstGeom>
                          <a:solidFill>
                            <a:srgbClr val="FFFFFF"/>
                          </a:solidFill>
                          <a:ln>
                            <a:noFill/>
                          </a:ln>
                        </pic:spPr>
                      </pic:pic>
                    </a:graphicData>
                  </a:graphic>
                </wp:inline>
              </w:drawing>
            </w:r>
          </w:p>
        </w:tc>
        <w:tc>
          <w:tcPr>
            <w:tcW w:w="7399" w:type="dxa"/>
            <w:tcBorders>
              <w:top w:val="single" w:sz="4" w:space="0" w:color="000000"/>
              <w:left w:val="single" w:sz="4" w:space="0" w:color="000000"/>
              <w:bottom w:val="single" w:sz="4" w:space="0" w:color="000000"/>
              <w:right w:val="single" w:sz="4" w:space="0" w:color="000000"/>
            </w:tcBorders>
          </w:tcPr>
          <w:p w14:paraId="05388D93" w14:textId="51390EDA" w:rsidR="00AC3C16" w:rsidRPr="008D2AE6" w:rsidRDefault="00AC3C16" w:rsidP="00AC3C16">
            <w:pPr>
              <w:snapToGrid w:val="0"/>
            </w:pPr>
            <w:r w:rsidRPr="008D2AE6">
              <w:t xml:space="preserve">The task group checks for definitions of needed feature classes, attributes and enumerations in the GI registry. If all definitions </w:t>
            </w:r>
            <w:r w:rsidR="000A36B4" w:rsidRPr="008D2AE6">
              <w:t>exist,</w:t>
            </w:r>
            <w:r w:rsidRPr="008D2AE6">
              <w:t xml:space="preserve"> then the product specification can be finished and submitted.</w:t>
            </w:r>
          </w:p>
        </w:tc>
      </w:tr>
      <w:tr w:rsidR="00AC3C16" w:rsidRPr="008D2AE6" w14:paraId="40787FB2" w14:textId="77777777" w:rsidTr="00AC3C16">
        <w:trPr>
          <w:cantSplit/>
          <w:jc w:val="center"/>
        </w:trPr>
        <w:tc>
          <w:tcPr>
            <w:tcW w:w="2181" w:type="dxa"/>
            <w:tcBorders>
              <w:top w:val="single" w:sz="4" w:space="0" w:color="000000"/>
              <w:left w:val="single" w:sz="4" w:space="0" w:color="000000"/>
              <w:bottom w:val="single" w:sz="4" w:space="0" w:color="000000"/>
            </w:tcBorders>
          </w:tcPr>
          <w:p w14:paraId="2A805511" w14:textId="77777777" w:rsidR="00AC3C16" w:rsidRPr="008D2AE6" w:rsidRDefault="00AC3C16" w:rsidP="00AC3C16">
            <w:pPr>
              <w:snapToGrid w:val="0"/>
            </w:pPr>
            <w:r w:rsidRPr="008D2AE6">
              <w:rPr>
                <w:noProof/>
                <w:lang w:val="de-DE" w:eastAsia="de-DE"/>
              </w:rPr>
              <w:drawing>
                <wp:inline distT="0" distB="0" distL="0" distR="0" wp14:anchorId="492011ED" wp14:editId="6E5C7FC5">
                  <wp:extent cx="1038225" cy="685800"/>
                  <wp:effectExtent l="0" t="0" r="9525" b="0"/>
                  <wp:docPr id="599" name="Afbeelding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038225" cy="685800"/>
                          </a:xfrm>
                          <a:prstGeom prst="rect">
                            <a:avLst/>
                          </a:prstGeom>
                          <a:solidFill>
                            <a:srgbClr val="FFFFFF"/>
                          </a:solidFill>
                          <a:ln>
                            <a:noFill/>
                          </a:ln>
                        </pic:spPr>
                      </pic:pic>
                    </a:graphicData>
                  </a:graphic>
                </wp:inline>
              </w:drawing>
            </w:r>
          </w:p>
        </w:tc>
        <w:tc>
          <w:tcPr>
            <w:tcW w:w="7399" w:type="dxa"/>
            <w:tcBorders>
              <w:top w:val="single" w:sz="4" w:space="0" w:color="000000"/>
              <w:left w:val="single" w:sz="4" w:space="0" w:color="000000"/>
              <w:bottom w:val="single" w:sz="4" w:space="0" w:color="000000"/>
              <w:right w:val="single" w:sz="4" w:space="0" w:color="000000"/>
            </w:tcBorders>
          </w:tcPr>
          <w:p w14:paraId="184C4179" w14:textId="77777777" w:rsidR="00AC3C16" w:rsidRPr="008D2AE6" w:rsidRDefault="00AC3C16" w:rsidP="00AC3C16">
            <w:pPr>
              <w:snapToGrid w:val="0"/>
            </w:pPr>
            <w:r w:rsidRPr="008D2AE6">
              <w:t>Any gaps (missing/inadequate definitions) discovered in the search for definitions are captured for later reference.</w:t>
            </w:r>
          </w:p>
        </w:tc>
      </w:tr>
      <w:tr w:rsidR="00AC3C16" w:rsidRPr="008D2AE6" w14:paraId="7F2EA3A7" w14:textId="77777777" w:rsidTr="00AC3C16">
        <w:trPr>
          <w:cantSplit/>
          <w:jc w:val="center"/>
        </w:trPr>
        <w:tc>
          <w:tcPr>
            <w:tcW w:w="2181" w:type="dxa"/>
            <w:tcBorders>
              <w:top w:val="single" w:sz="4" w:space="0" w:color="000000"/>
              <w:left w:val="single" w:sz="4" w:space="0" w:color="000000"/>
              <w:bottom w:val="single" w:sz="4" w:space="0" w:color="000000"/>
            </w:tcBorders>
          </w:tcPr>
          <w:p w14:paraId="69C7A71A" w14:textId="77777777" w:rsidR="00AC3C16" w:rsidRPr="008D2AE6" w:rsidRDefault="00AC3C16" w:rsidP="00AC3C16">
            <w:pPr>
              <w:snapToGrid w:val="0"/>
            </w:pPr>
            <w:r w:rsidRPr="008D2AE6">
              <w:rPr>
                <w:noProof/>
                <w:lang w:val="de-DE" w:eastAsia="de-DE"/>
              </w:rPr>
              <w:drawing>
                <wp:inline distT="0" distB="0" distL="0" distR="0" wp14:anchorId="6D9E9E20" wp14:editId="792531AD">
                  <wp:extent cx="1038225" cy="685800"/>
                  <wp:effectExtent l="0" t="0" r="9525" b="0"/>
                  <wp:docPr id="598" name="Afbeelding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038225" cy="685800"/>
                          </a:xfrm>
                          <a:prstGeom prst="rect">
                            <a:avLst/>
                          </a:prstGeom>
                          <a:solidFill>
                            <a:srgbClr val="FFFFFF"/>
                          </a:solidFill>
                          <a:ln>
                            <a:noFill/>
                          </a:ln>
                        </pic:spPr>
                      </pic:pic>
                    </a:graphicData>
                  </a:graphic>
                </wp:inline>
              </w:drawing>
            </w:r>
          </w:p>
        </w:tc>
        <w:tc>
          <w:tcPr>
            <w:tcW w:w="7399" w:type="dxa"/>
            <w:tcBorders>
              <w:top w:val="single" w:sz="4" w:space="0" w:color="000000"/>
              <w:left w:val="single" w:sz="4" w:space="0" w:color="000000"/>
              <w:bottom w:val="single" w:sz="4" w:space="0" w:color="000000"/>
              <w:right w:val="single" w:sz="4" w:space="0" w:color="000000"/>
            </w:tcBorders>
          </w:tcPr>
          <w:p w14:paraId="2B628FAD" w14:textId="77777777" w:rsidR="00AC3C16" w:rsidRPr="008D2AE6" w:rsidRDefault="00AC3C16" w:rsidP="00AC3C16">
            <w:pPr>
              <w:snapToGrid w:val="0"/>
            </w:pPr>
            <w:r w:rsidRPr="008D2AE6">
              <w:t>The previously identified gaps (missing/inadequate definitions) are validated against the consensus application schema as there may be revisions introduced during the iteration process.</w:t>
            </w:r>
          </w:p>
        </w:tc>
      </w:tr>
      <w:tr w:rsidR="00AC3C16" w:rsidRPr="008D2AE6" w14:paraId="5594406C" w14:textId="77777777" w:rsidTr="00AC3C16">
        <w:trPr>
          <w:cantSplit/>
          <w:jc w:val="center"/>
        </w:trPr>
        <w:tc>
          <w:tcPr>
            <w:tcW w:w="2181" w:type="dxa"/>
            <w:tcBorders>
              <w:top w:val="single" w:sz="4" w:space="0" w:color="000000"/>
              <w:left w:val="single" w:sz="4" w:space="0" w:color="000000"/>
              <w:bottom w:val="single" w:sz="4" w:space="0" w:color="000000"/>
            </w:tcBorders>
          </w:tcPr>
          <w:p w14:paraId="3B494CA2" w14:textId="77777777" w:rsidR="00AC3C16" w:rsidRPr="008D2AE6" w:rsidRDefault="00AC3C16" w:rsidP="00AC3C16">
            <w:pPr>
              <w:snapToGrid w:val="0"/>
            </w:pPr>
            <w:r w:rsidRPr="008D2AE6">
              <w:rPr>
                <w:noProof/>
                <w:lang w:val="de-DE" w:eastAsia="de-DE"/>
              </w:rPr>
              <w:drawing>
                <wp:inline distT="0" distB="0" distL="0" distR="0" wp14:anchorId="22EFA406" wp14:editId="5E743C7D">
                  <wp:extent cx="1038225" cy="685800"/>
                  <wp:effectExtent l="0" t="0" r="9525" b="0"/>
                  <wp:docPr id="597" name="Afbeelding 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038225" cy="685800"/>
                          </a:xfrm>
                          <a:prstGeom prst="rect">
                            <a:avLst/>
                          </a:prstGeom>
                          <a:solidFill>
                            <a:srgbClr val="FFFFFF"/>
                          </a:solidFill>
                          <a:ln>
                            <a:noFill/>
                          </a:ln>
                        </pic:spPr>
                      </pic:pic>
                    </a:graphicData>
                  </a:graphic>
                </wp:inline>
              </w:drawing>
            </w:r>
          </w:p>
        </w:tc>
        <w:tc>
          <w:tcPr>
            <w:tcW w:w="7399" w:type="dxa"/>
            <w:tcBorders>
              <w:top w:val="single" w:sz="4" w:space="0" w:color="000000"/>
              <w:left w:val="single" w:sz="4" w:space="0" w:color="000000"/>
              <w:bottom w:val="single" w:sz="4" w:space="0" w:color="000000"/>
              <w:right w:val="single" w:sz="4" w:space="0" w:color="000000"/>
            </w:tcBorders>
          </w:tcPr>
          <w:p w14:paraId="060DAC36" w14:textId="3FBD47B3" w:rsidR="00AC3C16" w:rsidRPr="008D2AE6" w:rsidRDefault="00AC3C16" w:rsidP="00AC3C16">
            <w:pPr>
              <w:snapToGrid w:val="0"/>
            </w:pPr>
            <w:r w:rsidRPr="008D2AE6">
              <w:t xml:space="preserve">If the previously identified gaps (missing/inadequate definitions) require revision (due to added gaps, eliminated gaps, changed gaps, </w:t>
            </w:r>
            <w:r w:rsidR="000A36B4" w:rsidRPr="008D2AE6">
              <w:t>etc.</w:t>
            </w:r>
            <w:r w:rsidRPr="008D2AE6">
              <w:t xml:space="preserve">) these are captured for submission to the GI registry. For the submission of changes or creation of new item types a form is available, see Appendix 2. </w:t>
            </w:r>
          </w:p>
        </w:tc>
      </w:tr>
      <w:tr w:rsidR="00AC3C16" w:rsidRPr="008D2AE6" w14:paraId="6CDD7D05" w14:textId="77777777" w:rsidTr="00AC3C16">
        <w:trPr>
          <w:cantSplit/>
          <w:jc w:val="center"/>
        </w:trPr>
        <w:tc>
          <w:tcPr>
            <w:tcW w:w="2181" w:type="dxa"/>
            <w:tcBorders>
              <w:top w:val="single" w:sz="4" w:space="0" w:color="000000"/>
              <w:left w:val="single" w:sz="4" w:space="0" w:color="000000"/>
              <w:bottom w:val="single" w:sz="4" w:space="0" w:color="000000"/>
            </w:tcBorders>
          </w:tcPr>
          <w:p w14:paraId="337860E7" w14:textId="77777777" w:rsidR="00AC3C16" w:rsidRPr="008D2AE6" w:rsidRDefault="00AC3C16" w:rsidP="00AC3C16">
            <w:pPr>
              <w:snapToGrid w:val="0"/>
            </w:pPr>
            <w:r w:rsidRPr="008D2AE6">
              <w:rPr>
                <w:noProof/>
                <w:lang w:val="de-DE" w:eastAsia="de-DE"/>
              </w:rPr>
              <w:drawing>
                <wp:inline distT="0" distB="0" distL="0" distR="0" wp14:anchorId="2C417E19" wp14:editId="678F5421">
                  <wp:extent cx="1038225" cy="685800"/>
                  <wp:effectExtent l="0" t="0" r="9525" b="0"/>
                  <wp:docPr id="596" name="Afbeelding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038225" cy="685800"/>
                          </a:xfrm>
                          <a:prstGeom prst="rect">
                            <a:avLst/>
                          </a:prstGeom>
                          <a:solidFill>
                            <a:srgbClr val="FFFFFF"/>
                          </a:solidFill>
                          <a:ln>
                            <a:noFill/>
                          </a:ln>
                        </pic:spPr>
                      </pic:pic>
                    </a:graphicData>
                  </a:graphic>
                </wp:inline>
              </w:drawing>
            </w:r>
          </w:p>
        </w:tc>
        <w:tc>
          <w:tcPr>
            <w:tcW w:w="7399" w:type="dxa"/>
            <w:tcBorders>
              <w:top w:val="single" w:sz="4" w:space="0" w:color="000000"/>
              <w:left w:val="single" w:sz="4" w:space="0" w:color="000000"/>
              <w:bottom w:val="single" w:sz="4" w:space="0" w:color="000000"/>
              <w:right w:val="single" w:sz="4" w:space="0" w:color="000000"/>
            </w:tcBorders>
          </w:tcPr>
          <w:p w14:paraId="2C2A4673" w14:textId="77777777" w:rsidR="00AC3C16" w:rsidRPr="008D2AE6" w:rsidRDefault="00AC3C16" w:rsidP="00AC3C16">
            <w:pPr>
              <w:snapToGrid w:val="0"/>
            </w:pPr>
            <w:r w:rsidRPr="008D2AE6">
              <w:t xml:space="preserve">Identified gaps are submitted to IALA Domain Control Body for approval of submission to the registry using the required form. </w:t>
            </w:r>
          </w:p>
        </w:tc>
      </w:tr>
      <w:tr w:rsidR="00AC3C16" w:rsidRPr="008D2AE6" w14:paraId="46586B95" w14:textId="77777777" w:rsidTr="00AC3C16">
        <w:trPr>
          <w:cantSplit/>
          <w:jc w:val="center"/>
        </w:trPr>
        <w:tc>
          <w:tcPr>
            <w:tcW w:w="2181" w:type="dxa"/>
            <w:tcBorders>
              <w:top w:val="single" w:sz="4" w:space="0" w:color="000000"/>
              <w:left w:val="single" w:sz="4" w:space="0" w:color="000000"/>
              <w:bottom w:val="single" w:sz="4" w:space="0" w:color="000000"/>
            </w:tcBorders>
          </w:tcPr>
          <w:p w14:paraId="08122174" w14:textId="77777777" w:rsidR="00AC3C16" w:rsidRPr="008D2AE6" w:rsidRDefault="00AC3C16" w:rsidP="00AC3C16">
            <w:pPr>
              <w:snapToGrid w:val="0"/>
            </w:pPr>
            <w:r w:rsidRPr="008D2AE6">
              <w:rPr>
                <w:noProof/>
                <w:lang w:val="de-DE" w:eastAsia="de-DE"/>
              </w:rPr>
              <w:drawing>
                <wp:inline distT="0" distB="0" distL="0" distR="0" wp14:anchorId="009B6809" wp14:editId="64F2BFEA">
                  <wp:extent cx="1038225" cy="685800"/>
                  <wp:effectExtent l="0" t="0" r="9525" b="0"/>
                  <wp:docPr id="595" name="Afbeelding 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038225" cy="685800"/>
                          </a:xfrm>
                          <a:prstGeom prst="rect">
                            <a:avLst/>
                          </a:prstGeom>
                          <a:solidFill>
                            <a:srgbClr val="FFFFFF"/>
                          </a:solidFill>
                          <a:ln>
                            <a:noFill/>
                          </a:ln>
                        </pic:spPr>
                      </pic:pic>
                    </a:graphicData>
                  </a:graphic>
                </wp:inline>
              </w:drawing>
            </w:r>
          </w:p>
        </w:tc>
        <w:tc>
          <w:tcPr>
            <w:tcW w:w="7399" w:type="dxa"/>
            <w:tcBorders>
              <w:top w:val="single" w:sz="4" w:space="0" w:color="000000"/>
              <w:left w:val="single" w:sz="4" w:space="0" w:color="000000"/>
              <w:bottom w:val="single" w:sz="4" w:space="0" w:color="000000"/>
              <w:right w:val="single" w:sz="4" w:space="0" w:color="000000"/>
            </w:tcBorders>
          </w:tcPr>
          <w:p w14:paraId="3A9A23B3" w14:textId="77777777" w:rsidR="00AC3C16" w:rsidRPr="008D2AE6" w:rsidRDefault="00AC3C16" w:rsidP="00AC3C16">
            <w:pPr>
              <w:snapToGrid w:val="0"/>
            </w:pPr>
            <w:r w:rsidRPr="008D2AE6">
              <w:t>If submission is approved, the new definitions can be registered as proposals on the GI registry, else the submission is sent back to the task group for further revisions.</w:t>
            </w:r>
          </w:p>
        </w:tc>
      </w:tr>
      <w:tr w:rsidR="00AC3C16" w:rsidRPr="008D2AE6" w14:paraId="4F9AE3D2" w14:textId="77777777" w:rsidTr="00AC3C16">
        <w:trPr>
          <w:cantSplit/>
          <w:jc w:val="center"/>
        </w:trPr>
        <w:tc>
          <w:tcPr>
            <w:tcW w:w="2181" w:type="dxa"/>
            <w:tcBorders>
              <w:top w:val="single" w:sz="4" w:space="0" w:color="000000"/>
              <w:left w:val="single" w:sz="4" w:space="0" w:color="000000"/>
              <w:bottom w:val="single" w:sz="4" w:space="0" w:color="000000"/>
            </w:tcBorders>
          </w:tcPr>
          <w:p w14:paraId="49242000" w14:textId="77777777" w:rsidR="00AC3C16" w:rsidRPr="008D2AE6" w:rsidRDefault="00AC3C16" w:rsidP="00AC3C16">
            <w:pPr>
              <w:snapToGrid w:val="0"/>
            </w:pPr>
            <w:r w:rsidRPr="008D2AE6">
              <w:rPr>
                <w:noProof/>
                <w:lang w:val="de-DE" w:eastAsia="de-DE"/>
              </w:rPr>
              <w:drawing>
                <wp:inline distT="0" distB="0" distL="0" distR="0" wp14:anchorId="4FB95903" wp14:editId="1498A7B4">
                  <wp:extent cx="1038225" cy="790575"/>
                  <wp:effectExtent l="0" t="0" r="9525" b="9525"/>
                  <wp:docPr id="594" name="Afbeelding 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038225" cy="790575"/>
                          </a:xfrm>
                          <a:prstGeom prst="rect">
                            <a:avLst/>
                          </a:prstGeom>
                          <a:solidFill>
                            <a:srgbClr val="FFFFFF"/>
                          </a:solidFill>
                          <a:ln>
                            <a:noFill/>
                          </a:ln>
                        </pic:spPr>
                      </pic:pic>
                    </a:graphicData>
                  </a:graphic>
                </wp:inline>
              </w:drawing>
            </w:r>
          </w:p>
        </w:tc>
        <w:tc>
          <w:tcPr>
            <w:tcW w:w="7399" w:type="dxa"/>
            <w:tcBorders>
              <w:top w:val="single" w:sz="4" w:space="0" w:color="000000"/>
              <w:left w:val="single" w:sz="4" w:space="0" w:color="000000"/>
              <w:bottom w:val="single" w:sz="4" w:space="0" w:color="000000"/>
              <w:right w:val="single" w:sz="4" w:space="0" w:color="000000"/>
            </w:tcBorders>
          </w:tcPr>
          <w:p w14:paraId="09EC76EC" w14:textId="77777777" w:rsidR="00AC3C16" w:rsidRPr="008D2AE6" w:rsidRDefault="00AC3C16" w:rsidP="00AC3C16">
            <w:pPr>
              <w:snapToGrid w:val="0"/>
            </w:pPr>
            <w:r w:rsidRPr="008D2AE6">
              <w:t>Registering the new proposals is done by the IALA Domain Control Body or by someone designated to do this task.</w:t>
            </w:r>
          </w:p>
        </w:tc>
      </w:tr>
      <w:tr w:rsidR="00AC3C16" w:rsidRPr="008D2AE6" w14:paraId="2B4878D6" w14:textId="77777777" w:rsidTr="00AC3C16">
        <w:trPr>
          <w:cantSplit/>
          <w:jc w:val="center"/>
        </w:trPr>
        <w:tc>
          <w:tcPr>
            <w:tcW w:w="2181" w:type="dxa"/>
            <w:tcBorders>
              <w:top w:val="single" w:sz="4" w:space="0" w:color="000000"/>
              <w:left w:val="single" w:sz="4" w:space="0" w:color="000000"/>
              <w:bottom w:val="single" w:sz="4" w:space="0" w:color="000000"/>
            </w:tcBorders>
          </w:tcPr>
          <w:p w14:paraId="0422CFF3" w14:textId="77777777" w:rsidR="00AC3C16" w:rsidRPr="008D2AE6" w:rsidRDefault="00AC3C16" w:rsidP="00AC3C16">
            <w:pPr>
              <w:snapToGrid w:val="0"/>
            </w:pPr>
            <w:r w:rsidRPr="008D2AE6">
              <w:rPr>
                <w:noProof/>
                <w:lang w:val="de-DE" w:eastAsia="de-DE"/>
              </w:rPr>
              <w:drawing>
                <wp:inline distT="0" distB="0" distL="0" distR="0" wp14:anchorId="3F664F2D" wp14:editId="52F84052">
                  <wp:extent cx="1257300" cy="790575"/>
                  <wp:effectExtent l="0" t="0" r="0" b="9525"/>
                  <wp:docPr id="593" name="Afbeelding 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257300" cy="790575"/>
                          </a:xfrm>
                          <a:prstGeom prst="rect">
                            <a:avLst/>
                          </a:prstGeom>
                          <a:solidFill>
                            <a:srgbClr val="FFFFFF"/>
                          </a:solidFill>
                          <a:ln>
                            <a:noFill/>
                          </a:ln>
                        </pic:spPr>
                      </pic:pic>
                    </a:graphicData>
                  </a:graphic>
                </wp:inline>
              </w:drawing>
            </w:r>
          </w:p>
        </w:tc>
        <w:tc>
          <w:tcPr>
            <w:tcW w:w="7399" w:type="dxa"/>
            <w:tcBorders>
              <w:top w:val="single" w:sz="4" w:space="0" w:color="000000"/>
              <w:left w:val="single" w:sz="4" w:space="0" w:color="000000"/>
              <w:bottom w:val="single" w:sz="4" w:space="0" w:color="000000"/>
              <w:right w:val="single" w:sz="4" w:space="0" w:color="000000"/>
            </w:tcBorders>
          </w:tcPr>
          <w:p w14:paraId="46905CE4" w14:textId="77777777" w:rsidR="00AC3C16" w:rsidRPr="008D2AE6" w:rsidRDefault="00AC3C16" w:rsidP="00AC3C16">
            <w:pPr>
              <w:snapToGrid w:val="0"/>
            </w:pPr>
            <w:r w:rsidRPr="008D2AE6">
              <w:t>The submitted proposals will be reviewed by the GI Registry register managers and possibly the Executive Control Body for validity.  If rejected, the proposal is sent back to the task group for revision.</w:t>
            </w:r>
          </w:p>
        </w:tc>
      </w:tr>
      <w:tr w:rsidR="00AC3C16" w:rsidRPr="008D2AE6" w14:paraId="0F0C2D0B" w14:textId="77777777" w:rsidTr="00AC3C16">
        <w:trPr>
          <w:cantSplit/>
          <w:jc w:val="center"/>
        </w:trPr>
        <w:tc>
          <w:tcPr>
            <w:tcW w:w="2181" w:type="dxa"/>
            <w:tcBorders>
              <w:top w:val="single" w:sz="4" w:space="0" w:color="000000"/>
              <w:left w:val="single" w:sz="4" w:space="0" w:color="000000"/>
              <w:bottom w:val="single" w:sz="4" w:space="0" w:color="000000"/>
            </w:tcBorders>
          </w:tcPr>
          <w:p w14:paraId="165073B3" w14:textId="77777777" w:rsidR="00AC3C16" w:rsidRPr="008D2AE6" w:rsidRDefault="00AC3C16" w:rsidP="00AC3C16">
            <w:pPr>
              <w:snapToGrid w:val="0"/>
            </w:pPr>
            <w:r w:rsidRPr="008D2AE6">
              <w:rPr>
                <w:noProof/>
                <w:lang w:val="de-DE" w:eastAsia="de-DE"/>
              </w:rPr>
              <w:lastRenderedPageBreak/>
              <w:drawing>
                <wp:inline distT="0" distB="0" distL="0" distR="0" wp14:anchorId="18C874DD" wp14:editId="5D380B6A">
                  <wp:extent cx="1038225" cy="685800"/>
                  <wp:effectExtent l="0" t="0" r="9525" b="0"/>
                  <wp:docPr id="592" name="Afbeelding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038225" cy="685800"/>
                          </a:xfrm>
                          <a:prstGeom prst="rect">
                            <a:avLst/>
                          </a:prstGeom>
                          <a:solidFill>
                            <a:srgbClr val="FFFFFF"/>
                          </a:solidFill>
                          <a:ln>
                            <a:noFill/>
                          </a:ln>
                        </pic:spPr>
                      </pic:pic>
                    </a:graphicData>
                  </a:graphic>
                </wp:inline>
              </w:drawing>
            </w:r>
          </w:p>
        </w:tc>
        <w:tc>
          <w:tcPr>
            <w:tcW w:w="7399" w:type="dxa"/>
            <w:tcBorders>
              <w:top w:val="single" w:sz="4" w:space="0" w:color="000000"/>
              <w:left w:val="single" w:sz="4" w:space="0" w:color="000000"/>
              <w:bottom w:val="single" w:sz="4" w:space="0" w:color="000000"/>
              <w:right w:val="single" w:sz="4" w:space="0" w:color="000000"/>
            </w:tcBorders>
          </w:tcPr>
          <w:p w14:paraId="27735838" w14:textId="77777777" w:rsidR="00AC3C16" w:rsidRPr="008D2AE6" w:rsidRDefault="00AC3C16" w:rsidP="00AC3C16">
            <w:pPr>
              <w:snapToGrid w:val="0"/>
            </w:pPr>
            <w:r w:rsidRPr="008D2AE6">
              <w:t>With all needed definitions registered in the GI Registry, the product specification can be completed and submitted to IALA for review and approval.</w:t>
            </w:r>
          </w:p>
        </w:tc>
      </w:tr>
      <w:tr w:rsidR="00AC3C16" w:rsidRPr="008D2AE6" w14:paraId="761DC9C7" w14:textId="77777777" w:rsidTr="00AC3C16">
        <w:trPr>
          <w:cantSplit/>
          <w:jc w:val="center"/>
        </w:trPr>
        <w:tc>
          <w:tcPr>
            <w:tcW w:w="2181" w:type="dxa"/>
            <w:tcBorders>
              <w:top w:val="single" w:sz="4" w:space="0" w:color="000000"/>
              <w:left w:val="single" w:sz="4" w:space="0" w:color="000000"/>
              <w:bottom w:val="single" w:sz="4" w:space="0" w:color="000000"/>
            </w:tcBorders>
          </w:tcPr>
          <w:p w14:paraId="6128CA86" w14:textId="77777777" w:rsidR="00AC3C16" w:rsidRPr="008D2AE6" w:rsidRDefault="00AC3C16" w:rsidP="00AC3C16">
            <w:pPr>
              <w:snapToGrid w:val="0"/>
            </w:pPr>
            <w:r w:rsidRPr="008D2AE6">
              <w:rPr>
                <w:noProof/>
                <w:lang w:val="de-DE" w:eastAsia="de-DE"/>
              </w:rPr>
              <w:drawing>
                <wp:inline distT="0" distB="0" distL="0" distR="0" wp14:anchorId="4A1AC623" wp14:editId="00300463">
                  <wp:extent cx="1038225" cy="685800"/>
                  <wp:effectExtent l="0" t="0" r="9525" b="0"/>
                  <wp:docPr id="591" name="Afbeelding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038225" cy="685800"/>
                          </a:xfrm>
                          <a:prstGeom prst="rect">
                            <a:avLst/>
                          </a:prstGeom>
                          <a:solidFill>
                            <a:srgbClr val="FFFFFF"/>
                          </a:solidFill>
                          <a:ln>
                            <a:noFill/>
                          </a:ln>
                        </pic:spPr>
                      </pic:pic>
                    </a:graphicData>
                  </a:graphic>
                </wp:inline>
              </w:drawing>
            </w:r>
          </w:p>
        </w:tc>
        <w:tc>
          <w:tcPr>
            <w:tcW w:w="7399" w:type="dxa"/>
            <w:tcBorders>
              <w:top w:val="single" w:sz="4" w:space="0" w:color="000000"/>
              <w:left w:val="single" w:sz="4" w:space="0" w:color="000000"/>
              <w:bottom w:val="single" w:sz="4" w:space="0" w:color="000000"/>
              <w:right w:val="single" w:sz="4" w:space="0" w:color="000000"/>
            </w:tcBorders>
          </w:tcPr>
          <w:p w14:paraId="74EE541D" w14:textId="77777777" w:rsidR="00AC3C16" w:rsidRPr="008D2AE6" w:rsidRDefault="00AC3C16" w:rsidP="00AC3C16">
            <w:pPr>
              <w:snapToGrid w:val="0"/>
            </w:pPr>
            <w:r w:rsidRPr="008D2AE6">
              <w:t xml:space="preserve">During the review and approval process as described in chapter 3 IALA can determine if the draft product specification needs further improvements or decide it is completed.  If further improvements are needed, the draft product specification is sent back to the task group. </w:t>
            </w:r>
          </w:p>
        </w:tc>
      </w:tr>
      <w:tr w:rsidR="00AC3C16" w:rsidRPr="008D2AE6" w14:paraId="5F21A3B8" w14:textId="77777777" w:rsidTr="00AC3C16">
        <w:trPr>
          <w:cantSplit/>
          <w:jc w:val="center"/>
        </w:trPr>
        <w:tc>
          <w:tcPr>
            <w:tcW w:w="2181" w:type="dxa"/>
            <w:tcBorders>
              <w:top w:val="single" w:sz="4" w:space="0" w:color="000000"/>
              <w:left w:val="single" w:sz="4" w:space="0" w:color="000000"/>
              <w:bottom w:val="single" w:sz="4" w:space="0" w:color="000000"/>
            </w:tcBorders>
          </w:tcPr>
          <w:p w14:paraId="6FD2D133" w14:textId="77777777" w:rsidR="00AC3C16" w:rsidRPr="008D2AE6" w:rsidRDefault="00AC3C16" w:rsidP="00AC3C16">
            <w:pPr>
              <w:snapToGrid w:val="0"/>
            </w:pPr>
            <w:r w:rsidRPr="008D2AE6">
              <w:rPr>
                <w:noProof/>
                <w:lang w:val="de-DE" w:eastAsia="de-DE"/>
              </w:rPr>
              <w:drawing>
                <wp:inline distT="0" distB="0" distL="0" distR="0" wp14:anchorId="4D24EB02" wp14:editId="1C58898A">
                  <wp:extent cx="1038225" cy="685800"/>
                  <wp:effectExtent l="0" t="0" r="9525" b="0"/>
                  <wp:docPr id="590" name="Afbeelding 5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038225" cy="685800"/>
                          </a:xfrm>
                          <a:prstGeom prst="rect">
                            <a:avLst/>
                          </a:prstGeom>
                          <a:solidFill>
                            <a:srgbClr val="FFFFFF"/>
                          </a:solidFill>
                          <a:ln>
                            <a:noFill/>
                          </a:ln>
                        </pic:spPr>
                      </pic:pic>
                    </a:graphicData>
                  </a:graphic>
                </wp:inline>
              </w:drawing>
            </w:r>
          </w:p>
        </w:tc>
        <w:tc>
          <w:tcPr>
            <w:tcW w:w="7399" w:type="dxa"/>
            <w:tcBorders>
              <w:top w:val="single" w:sz="4" w:space="0" w:color="000000"/>
              <w:left w:val="single" w:sz="4" w:space="0" w:color="000000"/>
              <w:bottom w:val="single" w:sz="4" w:space="0" w:color="000000"/>
              <w:right w:val="single" w:sz="4" w:space="0" w:color="000000"/>
            </w:tcBorders>
          </w:tcPr>
          <w:p w14:paraId="05B07FC0" w14:textId="77777777" w:rsidR="00AC3C16" w:rsidRPr="008D2AE6" w:rsidRDefault="00AC3C16" w:rsidP="00AC3C16">
            <w:pPr>
              <w:snapToGrid w:val="0"/>
            </w:pPr>
            <w:r w:rsidRPr="008D2AE6">
              <w:t>Once complete, the task group can be requested by IALA to submit the finished product specification to the Product Specification Register manager.</w:t>
            </w:r>
          </w:p>
        </w:tc>
      </w:tr>
      <w:tr w:rsidR="00AC3C16" w:rsidRPr="008D2AE6" w14:paraId="397FED03" w14:textId="77777777" w:rsidTr="00AC3C16">
        <w:trPr>
          <w:cantSplit/>
          <w:jc w:val="center"/>
        </w:trPr>
        <w:tc>
          <w:tcPr>
            <w:tcW w:w="2181" w:type="dxa"/>
            <w:tcBorders>
              <w:top w:val="single" w:sz="4" w:space="0" w:color="000000"/>
              <w:left w:val="single" w:sz="4" w:space="0" w:color="000000"/>
              <w:bottom w:val="single" w:sz="4" w:space="0" w:color="000000"/>
            </w:tcBorders>
          </w:tcPr>
          <w:p w14:paraId="2892A1D0" w14:textId="77777777" w:rsidR="00AC3C16" w:rsidRPr="008D2AE6" w:rsidRDefault="00AC3C16" w:rsidP="00AC3C16">
            <w:pPr>
              <w:snapToGrid w:val="0"/>
            </w:pPr>
            <w:r w:rsidRPr="008D2AE6">
              <w:rPr>
                <w:noProof/>
                <w:lang w:val="de-DE" w:eastAsia="de-DE"/>
              </w:rPr>
              <w:drawing>
                <wp:inline distT="0" distB="0" distL="0" distR="0" wp14:anchorId="0BA144E2" wp14:editId="44DC4C19">
                  <wp:extent cx="1038225" cy="495300"/>
                  <wp:effectExtent l="0" t="0" r="9525" b="0"/>
                  <wp:docPr id="589" name="Afbeelding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6"/>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038225" cy="495300"/>
                          </a:xfrm>
                          <a:prstGeom prst="rect">
                            <a:avLst/>
                          </a:prstGeom>
                          <a:solidFill>
                            <a:srgbClr val="FFFFFF"/>
                          </a:solidFill>
                          <a:ln>
                            <a:noFill/>
                          </a:ln>
                        </pic:spPr>
                      </pic:pic>
                    </a:graphicData>
                  </a:graphic>
                </wp:inline>
              </w:drawing>
            </w:r>
          </w:p>
        </w:tc>
        <w:tc>
          <w:tcPr>
            <w:tcW w:w="7399" w:type="dxa"/>
            <w:tcBorders>
              <w:top w:val="single" w:sz="4" w:space="0" w:color="000000"/>
              <w:left w:val="single" w:sz="4" w:space="0" w:color="000000"/>
              <w:bottom w:val="single" w:sz="4" w:space="0" w:color="000000"/>
              <w:right w:val="single" w:sz="4" w:space="0" w:color="000000"/>
            </w:tcBorders>
          </w:tcPr>
          <w:p w14:paraId="1C56657B" w14:textId="77777777" w:rsidR="00AC3C16" w:rsidRPr="008D2AE6" w:rsidRDefault="00AC3C16" w:rsidP="00AC3C16">
            <w:pPr>
              <w:snapToGrid w:val="0"/>
            </w:pPr>
            <w:r w:rsidRPr="008D2AE6">
              <w:t>All done.</w:t>
            </w:r>
          </w:p>
        </w:tc>
      </w:tr>
    </w:tbl>
    <w:p w14:paraId="6BAE0EA1" w14:textId="77C1FD49" w:rsidR="003E28A8" w:rsidRPr="008D2AE6" w:rsidRDefault="003E28A8" w:rsidP="00DD260B">
      <w:pPr>
        <w:pStyle w:val="Kop1"/>
        <w:rPr>
          <w:caps w:val="0"/>
        </w:rPr>
      </w:pPr>
      <w:bookmarkStart w:id="223" w:name="_Toc216674857"/>
      <w:bookmarkStart w:id="224" w:name="_Toc367953612"/>
      <w:bookmarkStart w:id="225" w:name="_Toc433800395"/>
      <w:bookmarkStart w:id="226" w:name="_Toc445978920"/>
      <w:bookmarkStart w:id="227" w:name="_Toc176790089"/>
      <w:r w:rsidRPr="008D2AE6">
        <w:rPr>
          <w:caps w:val="0"/>
        </w:rPr>
        <w:t>ACRONYMS</w:t>
      </w:r>
      <w:bookmarkEnd w:id="227"/>
    </w:p>
    <w:p w14:paraId="0F74327F" w14:textId="77777777" w:rsidR="003E28A8" w:rsidRPr="008D2AE6" w:rsidRDefault="003E28A8" w:rsidP="003E28A8">
      <w:pPr>
        <w:pStyle w:val="Heading1separatationline"/>
      </w:pPr>
    </w:p>
    <w:p w14:paraId="2D57EB51" w14:textId="3A1724DE" w:rsidR="003E28A8" w:rsidRPr="008D2AE6" w:rsidRDefault="003E28A8" w:rsidP="003E28A8">
      <w:pPr>
        <w:pStyle w:val="Acronym"/>
      </w:pPr>
      <w:r w:rsidRPr="008D2AE6">
        <w:t>AIS</w:t>
      </w:r>
      <w:r w:rsidRPr="008D2AE6">
        <w:tab/>
      </w:r>
      <w:r w:rsidR="000B6EF8" w:rsidRPr="008D2AE6">
        <w:t>Automatic Identification System</w:t>
      </w:r>
    </w:p>
    <w:p w14:paraId="434339DB" w14:textId="58456528" w:rsidR="00763271" w:rsidRPr="008D2AE6" w:rsidRDefault="00763271" w:rsidP="003E28A8">
      <w:pPr>
        <w:pStyle w:val="Acronym"/>
      </w:pPr>
      <w:proofErr w:type="spellStart"/>
      <w:r w:rsidRPr="008D2AE6">
        <w:t>AtoN</w:t>
      </w:r>
      <w:proofErr w:type="spellEnd"/>
      <w:r w:rsidRPr="008D2AE6">
        <w:tab/>
      </w:r>
      <w:r w:rsidR="000B6EF8" w:rsidRPr="008D2AE6">
        <w:t>Aid(s) to Navigation</w:t>
      </w:r>
    </w:p>
    <w:p w14:paraId="3162BF70" w14:textId="4D2F4348" w:rsidR="003E28A8" w:rsidRPr="008D2AE6" w:rsidRDefault="003E28A8" w:rsidP="003E28A8">
      <w:pPr>
        <w:pStyle w:val="Acronym"/>
      </w:pPr>
      <w:r w:rsidRPr="008D2AE6">
        <w:t>CMDS</w:t>
      </w:r>
      <w:r w:rsidRPr="008D2AE6">
        <w:tab/>
      </w:r>
      <w:r w:rsidR="000B6EF8" w:rsidRPr="008D2AE6">
        <w:rPr>
          <w:lang w:eastAsia="de-DE"/>
        </w:rPr>
        <w:t>Common Maritime Data Structure</w:t>
      </w:r>
    </w:p>
    <w:p w14:paraId="6F1F25D7" w14:textId="2CC194BD" w:rsidR="00763271" w:rsidRPr="008D2AE6" w:rsidRDefault="00763271" w:rsidP="003E28A8">
      <w:pPr>
        <w:pStyle w:val="Acronym"/>
      </w:pPr>
      <w:r w:rsidRPr="008D2AE6">
        <w:t>CRS</w:t>
      </w:r>
      <w:r w:rsidRPr="008D2AE6">
        <w:tab/>
        <w:t>Co-ordinate Reference System</w:t>
      </w:r>
    </w:p>
    <w:p w14:paraId="53830CFA" w14:textId="663792F3" w:rsidR="00283810" w:rsidRPr="008D2AE6" w:rsidRDefault="00283810" w:rsidP="003E28A8">
      <w:pPr>
        <w:pStyle w:val="Acronym"/>
      </w:pPr>
      <w:r w:rsidRPr="008D2AE6">
        <w:t>DGPS</w:t>
      </w:r>
      <w:r w:rsidRPr="008D2AE6">
        <w:tab/>
      </w:r>
      <w:r w:rsidR="000B6EF8" w:rsidRPr="008D2AE6">
        <w:t>Differential Global Positioning System</w:t>
      </w:r>
    </w:p>
    <w:p w14:paraId="3459BA15" w14:textId="7676A016" w:rsidR="003E28A8" w:rsidRPr="008D2AE6" w:rsidRDefault="003E28A8" w:rsidP="003E28A8">
      <w:pPr>
        <w:pStyle w:val="Acronym"/>
      </w:pPr>
      <w:r w:rsidRPr="008D2AE6">
        <w:t>DNP</w:t>
      </w:r>
      <w:r w:rsidRPr="008D2AE6">
        <w:tab/>
      </w:r>
      <w:r w:rsidR="00717ECA">
        <w:t>Distributed Network Protocol</w:t>
      </w:r>
    </w:p>
    <w:p w14:paraId="7F4279C1" w14:textId="434E500A" w:rsidR="003E28A8" w:rsidRPr="008D2AE6" w:rsidRDefault="003E28A8" w:rsidP="003E28A8">
      <w:pPr>
        <w:pStyle w:val="Acronym"/>
      </w:pPr>
      <w:r w:rsidRPr="008D2AE6">
        <w:t>ENC</w:t>
      </w:r>
      <w:r w:rsidRPr="008D2AE6">
        <w:tab/>
      </w:r>
      <w:r w:rsidR="000B6EF8" w:rsidRPr="008D2AE6">
        <w:t>Electronic Navigation Chart</w:t>
      </w:r>
    </w:p>
    <w:p w14:paraId="5E4AD9ED" w14:textId="691CC268" w:rsidR="003E28A8" w:rsidRPr="008D2AE6" w:rsidRDefault="003E28A8" w:rsidP="003E28A8">
      <w:pPr>
        <w:pStyle w:val="Acronym"/>
      </w:pPr>
      <w:r w:rsidRPr="008D2AE6">
        <w:t>FCD</w:t>
      </w:r>
      <w:r w:rsidRPr="008D2AE6">
        <w:tab/>
        <w:t>Feature Concept Dictionary</w:t>
      </w:r>
      <w:r w:rsidR="00763271" w:rsidRPr="008D2AE6">
        <w:t xml:space="preserve"> (IHO)</w:t>
      </w:r>
    </w:p>
    <w:p w14:paraId="0F5AEF05" w14:textId="2E904120" w:rsidR="00763271" w:rsidRPr="008D2AE6" w:rsidRDefault="00763271" w:rsidP="003E28A8">
      <w:pPr>
        <w:pStyle w:val="Acronym"/>
      </w:pPr>
      <w:r w:rsidRPr="008D2AE6">
        <w:t>GF</w:t>
      </w:r>
      <w:r w:rsidRPr="008D2AE6">
        <w:tab/>
        <w:t>General Feature</w:t>
      </w:r>
    </w:p>
    <w:p w14:paraId="45CA0233" w14:textId="71C336DD" w:rsidR="00763271" w:rsidRPr="008D2AE6" w:rsidRDefault="00763271" w:rsidP="003E28A8">
      <w:pPr>
        <w:pStyle w:val="Acronym"/>
      </w:pPr>
      <w:r w:rsidRPr="008D2AE6">
        <w:t>GFM</w:t>
      </w:r>
      <w:r w:rsidRPr="008D2AE6">
        <w:tab/>
        <w:t>General Feature Model (IHO)</w:t>
      </w:r>
    </w:p>
    <w:p w14:paraId="7D8E5FD4" w14:textId="6BE292D9" w:rsidR="003E28A8" w:rsidRPr="008D2AE6" w:rsidRDefault="003E28A8" w:rsidP="003E28A8">
      <w:pPr>
        <w:pStyle w:val="Acronym"/>
      </w:pPr>
      <w:r w:rsidRPr="008D2AE6">
        <w:t>GI</w:t>
      </w:r>
      <w:r w:rsidRPr="008D2AE6">
        <w:tab/>
      </w:r>
      <w:r w:rsidR="000B6EF8" w:rsidRPr="008D2AE6">
        <w:t xml:space="preserve">Geospatial Information </w:t>
      </w:r>
      <w:r w:rsidR="000B6EF8" w:rsidRPr="008D2AE6">
        <w:rPr>
          <w:i/>
        </w:rPr>
        <w:t>Registry</w:t>
      </w:r>
      <w:r w:rsidR="000B6EF8" w:rsidRPr="008D2AE6">
        <w:t xml:space="preserve"> (IHO)</w:t>
      </w:r>
    </w:p>
    <w:p w14:paraId="7BB1C9CF" w14:textId="5F403863" w:rsidR="00283810" w:rsidRPr="008D2AE6" w:rsidRDefault="00283810" w:rsidP="003E28A8">
      <w:pPr>
        <w:pStyle w:val="Acronym"/>
      </w:pPr>
      <w:r w:rsidRPr="008D2AE6">
        <w:t>GLA</w:t>
      </w:r>
      <w:r w:rsidRPr="008D2AE6">
        <w:tab/>
      </w:r>
      <w:r w:rsidR="000B6EF8" w:rsidRPr="008D2AE6">
        <w:t>General Lighthouse Authority(</w:t>
      </w:r>
      <w:proofErr w:type="spellStart"/>
      <w:r w:rsidR="000B6EF8" w:rsidRPr="008D2AE6">
        <w:t>ies</w:t>
      </w:r>
      <w:proofErr w:type="spellEnd"/>
      <w:r w:rsidR="000B6EF8" w:rsidRPr="008D2AE6">
        <w:t>)</w:t>
      </w:r>
    </w:p>
    <w:p w14:paraId="7C7821CB" w14:textId="3CD2BD37" w:rsidR="00283810" w:rsidRPr="008D2AE6" w:rsidRDefault="00283810" w:rsidP="003E28A8">
      <w:pPr>
        <w:pStyle w:val="Acronym"/>
      </w:pPr>
      <w:r w:rsidRPr="008D2AE6">
        <w:t>GML</w:t>
      </w:r>
      <w:r w:rsidRPr="008D2AE6">
        <w:tab/>
        <w:t>Geography Markup Language</w:t>
      </w:r>
    </w:p>
    <w:p w14:paraId="0A75F278" w14:textId="304C47E5" w:rsidR="003E28A8" w:rsidRPr="008D2AE6" w:rsidRDefault="003E28A8" w:rsidP="003E28A8">
      <w:pPr>
        <w:pStyle w:val="Acronym"/>
      </w:pPr>
      <w:r w:rsidRPr="008D2AE6">
        <w:t>HMI</w:t>
      </w:r>
      <w:r w:rsidRPr="008D2AE6">
        <w:tab/>
        <w:t>Human-Machine Interface</w:t>
      </w:r>
    </w:p>
    <w:p w14:paraId="576F9EC9" w14:textId="09531616" w:rsidR="00283810" w:rsidRPr="008D2AE6" w:rsidRDefault="00283810" w:rsidP="003E28A8">
      <w:pPr>
        <w:pStyle w:val="Acronym"/>
      </w:pPr>
      <w:r w:rsidRPr="008D2AE6">
        <w:t>HSSC</w:t>
      </w:r>
      <w:r w:rsidRPr="008D2AE6">
        <w:tab/>
        <w:t>Hydrographic Services and Standards Committee (IHO)</w:t>
      </w:r>
    </w:p>
    <w:p w14:paraId="681EE0D7" w14:textId="00C0F364" w:rsidR="003E28A8" w:rsidRPr="008D2AE6" w:rsidRDefault="003E28A8" w:rsidP="003E28A8">
      <w:pPr>
        <w:pStyle w:val="Acronym"/>
      </w:pPr>
      <w:r w:rsidRPr="008D2AE6">
        <w:t>IALA</w:t>
      </w:r>
      <w:r w:rsidRPr="008D2AE6">
        <w:tab/>
      </w:r>
      <w:r w:rsidR="000B6EF8" w:rsidRPr="008D2AE6">
        <w:t>International Association of Marine Aids to Navigation and Lighthouse Authorities</w:t>
      </w:r>
    </w:p>
    <w:p w14:paraId="710A9761" w14:textId="7FB25994" w:rsidR="003E28A8" w:rsidRPr="008D2AE6" w:rsidRDefault="003E28A8" w:rsidP="003E28A8">
      <w:pPr>
        <w:pStyle w:val="Acronym"/>
      </w:pPr>
      <w:r w:rsidRPr="008D2AE6">
        <w:t>IHO</w:t>
      </w:r>
      <w:r w:rsidRPr="008D2AE6">
        <w:tab/>
      </w:r>
      <w:r w:rsidR="000B6EF8" w:rsidRPr="008D2AE6">
        <w:t>International Hydrographic Organization</w:t>
      </w:r>
    </w:p>
    <w:p w14:paraId="4C472A19" w14:textId="0EE2B7C1" w:rsidR="003E28A8" w:rsidRPr="008D2AE6" w:rsidRDefault="003E28A8" w:rsidP="003E28A8">
      <w:pPr>
        <w:pStyle w:val="Acronym"/>
      </w:pPr>
      <w:r w:rsidRPr="008D2AE6">
        <w:t>IMO</w:t>
      </w:r>
      <w:r w:rsidRPr="008D2AE6">
        <w:tab/>
      </w:r>
      <w:r w:rsidR="000B6EF8" w:rsidRPr="008D2AE6">
        <w:t>International Maritime Organization</w:t>
      </w:r>
    </w:p>
    <w:p w14:paraId="4648B47C" w14:textId="57B3D179" w:rsidR="003E28A8" w:rsidRPr="008D2AE6" w:rsidRDefault="003E28A8" w:rsidP="003E28A8">
      <w:pPr>
        <w:pStyle w:val="Acronym"/>
      </w:pPr>
      <w:r w:rsidRPr="008D2AE6">
        <w:t>ISO</w:t>
      </w:r>
      <w:r w:rsidRPr="008D2AE6">
        <w:tab/>
      </w:r>
      <w:r w:rsidR="00EA7413" w:rsidRPr="008D2AE6">
        <w:t>International Organization for Standardisation</w:t>
      </w:r>
    </w:p>
    <w:p w14:paraId="214C73D6" w14:textId="4679A1DB" w:rsidR="00763271" w:rsidRPr="008D2AE6" w:rsidRDefault="00763271" w:rsidP="003E28A8">
      <w:pPr>
        <w:pStyle w:val="Acronym"/>
      </w:pPr>
      <w:r w:rsidRPr="008D2AE6">
        <w:t>IVEF</w:t>
      </w:r>
      <w:r w:rsidRPr="008D2AE6">
        <w:tab/>
        <w:t>Inter VTS Exchange Format</w:t>
      </w:r>
    </w:p>
    <w:p w14:paraId="3C46C776" w14:textId="16AEBFEF" w:rsidR="00283810" w:rsidRPr="008D2AE6" w:rsidRDefault="00283810" w:rsidP="003E28A8">
      <w:pPr>
        <w:pStyle w:val="Acronym"/>
      </w:pPr>
      <w:r w:rsidRPr="008D2AE6">
        <w:t>LANBY</w:t>
      </w:r>
      <w:r w:rsidRPr="008D2AE6">
        <w:tab/>
        <w:t xml:space="preserve">Large Automatic Navigation </w:t>
      </w:r>
      <w:proofErr w:type="spellStart"/>
      <w:r w:rsidRPr="008D2AE6">
        <w:t>BuoY</w:t>
      </w:r>
      <w:proofErr w:type="spellEnd"/>
    </w:p>
    <w:p w14:paraId="1ACAC1F6" w14:textId="5F511DC1" w:rsidR="00E043D2" w:rsidRPr="008D2AE6" w:rsidRDefault="00E043D2" w:rsidP="003E28A8">
      <w:pPr>
        <w:pStyle w:val="Acronym"/>
      </w:pPr>
      <w:r w:rsidRPr="008D2AE6">
        <w:t>MSP</w:t>
      </w:r>
      <w:r w:rsidRPr="008D2AE6">
        <w:tab/>
      </w:r>
      <w:r w:rsidR="003A5BBE" w:rsidRPr="008D2AE6">
        <w:t>Maritime Service Portfolio</w:t>
      </w:r>
    </w:p>
    <w:p w14:paraId="2D30244F" w14:textId="2BF8C900" w:rsidR="003E28A8" w:rsidRPr="008D2AE6" w:rsidRDefault="003E28A8" w:rsidP="003E28A8">
      <w:pPr>
        <w:pStyle w:val="Acronym"/>
      </w:pPr>
      <w:r w:rsidRPr="008D2AE6">
        <w:t>NAV</w:t>
      </w:r>
      <w:r w:rsidRPr="008D2AE6">
        <w:tab/>
      </w:r>
      <w:r w:rsidR="00EA7413" w:rsidRPr="008D2AE6">
        <w:t>Sub-Committee on Safety-of-Navigation (IMO)</w:t>
      </w:r>
    </w:p>
    <w:p w14:paraId="2295468C" w14:textId="634C45C1" w:rsidR="00283810" w:rsidRPr="008D2AE6" w:rsidRDefault="00283810" w:rsidP="003E28A8">
      <w:pPr>
        <w:pStyle w:val="Acronym"/>
      </w:pPr>
      <w:r w:rsidRPr="008D2AE6">
        <w:t>OGC</w:t>
      </w:r>
      <w:r w:rsidRPr="008D2AE6">
        <w:tab/>
      </w:r>
      <w:r w:rsidR="00EA7413" w:rsidRPr="008D2AE6">
        <w:t>Open Geospatial Consortium</w:t>
      </w:r>
    </w:p>
    <w:p w14:paraId="03C7C83B" w14:textId="1240B843" w:rsidR="00283810" w:rsidRPr="008D2AE6" w:rsidRDefault="00283810" w:rsidP="003E28A8">
      <w:pPr>
        <w:pStyle w:val="Acronym"/>
      </w:pPr>
      <w:r w:rsidRPr="008D2AE6">
        <w:t>Racon</w:t>
      </w:r>
      <w:r w:rsidRPr="008D2AE6">
        <w:tab/>
        <w:t>Radar Beacon</w:t>
      </w:r>
    </w:p>
    <w:p w14:paraId="055154F1" w14:textId="61F83E5F" w:rsidR="00763271" w:rsidRPr="008D2AE6" w:rsidRDefault="00763271" w:rsidP="003E28A8">
      <w:pPr>
        <w:pStyle w:val="Acronym"/>
      </w:pPr>
      <w:r w:rsidRPr="008D2AE6">
        <w:t>SN Circ.</w:t>
      </w:r>
      <w:r w:rsidRPr="008D2AE6">
        <w:tab/>
      </w:r>
      <w:r w:rsidR="00EA7413" w:rsidRPr="008D2AE6">
        <w:t>Safety of Navigation Circular (IMO)</w:t>
      </w:r>
    </w:p>
    <w:p w14:paraId="48123E32" w14:textId="03069F28" w:rsidR="003E28A8" w:rsidRPr="008D2AE6" w:rsidRDefault="003E28A8" w:rsidP="003E28A8">
      <w:pPr>
        <w:pStyle w:val="Acronym"/>
      </w:pPr>
      <w:r w:rsidRPr="008D2AE6">
        <w:t>S-57</w:t>
      </w:r>
      <w:r w:rsidRPr="008D2AE6">
        <w:tab/>
      </w:r>
      <w:r w:rsidR="00EA7413" w:rsidRPr="008D2AE6">
        <w:t>IHO Transfer Standard for Digital Hydrographic Data</w:t>
      </w:r>
    </w:p>
    <w:p w14:paraId="57E99F41" w14:textId="6C51234B" w:rsidR="00283810" w:rsidRPr="008D2AE6" w:rsidRDefault="00283810" w:rsidP="003E28A8">
      <w:pPr>
        <w:pStyle w:val="Acronym"/>
      </w:pPr>
      <w:r w:rsidRPr="008D2AE6">
        <w:lastRenderedPageBreak/>
        <w:t>S-99</w:t>
      </w:r>
      <w:r w:rsidRPr="008D2AE6">
        <w:tab/>
      </w:r>
      <w:r w:rsidR="00EA7413" w:rsidRPr="008D2AE6">
        <w:rPr>
          <w:bCs/>
          <w:iCs/>
        </w:rPr>
        <w:t>Operational Procedures for the Organization and Management of the S-100 Geospatial Information Registry (IHO)</w:t>
      </w:r>
    </w:p>
    <w:p w14:paraId="48C744F2" w14:textId="3A51B9C9" w:rsidR="003E28A8" w:rsidRPr="008D2AE6" w:rsidRDefault="003E28A8" w:rsidP="003E28A8">
      <w:pPr>
        <w:pStyle w:val="Acronym"/>
      </w:pPr>
      <w:r w:rsidRPr="008D2AE6">
        <w:t>S</w:t>
      </w:r>
      <w:r w:rsidR="00763271" w:rsidRPr="008D2AE6">
        <w:t>-</w:t>
      </w:r>
      <w:r w:rsidRPr="008D2AE6">
        <w:t>100</w:t>
      </w:r>
      <w:r w:rsidRPr="008D2AE6">
        <w:tab/>
      </w:r>
      <w:r w:rsidR="00EA7413" w:rsidRPr="008D2AE6">
        <w:rPr>
          <w:rFonts w:cs="Arial"/>
          <w:bCs/>
          <w:color w:val="262626"/>
        </w:rPr>
        <w:t>Geospatial Information Registry (IHO</w:t>
      </w:r>
    </w:p>
    <w:p w14:paraId="076448F5" w14:textId="3BEA908F" w:rsidR="00763271" w:rsidRPr="008D2AE6" w:rsidRDefault="00763271" w:rsidP="003E28A8">
      <w:pPr>
        <w:pStyle w:val="Acronym"/>
      </w:pPr>
      <w:r w:rsidRPr="008D2AE6">
        <w:t>TSMAD</w:t>
      </w:r>
      <w:r w:rsidRPr="008D2AE6">
        <w:tab/>
      </w:r>
      <w:r w:rsidR="00EA7413" w:rsidRPr="008D2AE6">
        <w:rPr>
          <w:bCs/>
        </w:rPr>
        <w:t>Transfer Standard Maintenance and Application Development Working Group (IHO)</w:t>
      </w:r>
    </w:p>
    <w:p w14:paraId="0C849B7C" w14:textId="0ACAF749" w:rsidR="00283810" w:rsidRPr="008D2AE6" w:rsidRDefault="00283810" w:rsidP="003E28A8">
      <w:pPr>
        <w:pStyle w:val="Acronym"/>
      </w:pPr>
      <w:r w:rsidRPr="008D2AE6">
        <w:t>UK</w:t>
      </w:r>
      <w:r w:rsidRPr="008D2AE6">
        <w:tab/>
      </w:r>
      <w:r w:rsidR="00EA7413" w:rsidRPr="008D2AE6">
        <w:t>United Kingdom</w:t>
      </w:r>
    </w:p>
    <w:p w14:paraId="4B45E338" w14:textId="3B01F037" w:rsidR="003E28A8" w:rsidRPr="008D2AE6" w:rsidRDefault="003E28A8" w:rsidP="003E28A8">
      <w:pPr>
        <w:pStyle w:val="Acronym"/>
      </w:pPr>
      <w:r w:rsidRPr="008D2AE6">
        <w:t>UML</w:t>
      </w:r>
      <w:r w:rsidRPr="008D2AE6">
        <w:tab/>
      </w:r>
      <w:r w:rsidR="00EA7413" w:rsidRPr="008D2AE6">
        <w:t>Unified Modelling Language</w:t>
      </w:r>
    </w:p>
    <w:p w14:paraId="74AB9728" w14:textId="71E0C4D9" w:rsidR="003E28A8" w:rsidRPr="008D2AE6" w:rsidRDefault="003E28A8" w:rsidP="003E28A8">
      <w:pPr>
        <w:pStyle w:val="Acronym"/>
      </w:pPr>
      <w:r w:rsidRPr="008D2AE6">
        <w:t>VTS</w:t>
      </w:r>
      <w:r w:rsidRPr="008D2AE6">
        <w:tab/>
      </w:r>
      <w:r w:rsidR="00EA7413" w:rsidRPr="008D2AE6">
        <w:t>Vessel Traffic Service(s)</w:t>
      </w:r>
    </w:p>
    <w:p w14:paraId="20388D80" w14:textId="66D7B459" w:rsidR="00763271" w:rsidRPr="008D2AE6" w:rsidRDefault="00763271" w:rsidP="003E28A8">
      <w:pPr>
        <w:pStyle w:val="Acronym"/>
      </w:pPr>
      <w:r w:rsidRPr="008D2AE6">
        <w:t>WFS</w:t>
      </w:r>
      <w:r w:rsidRPr="008D2AE6">
        <w:tab/>
      </w:r>
      <w:r w:rsidR="00283810" w:rsidRPr="008D2AE6">
        <w:t>Web Feature Service</w:t>
      </w:r>
    </w:p>
    <w:p w14:paraId="1973E14B" w14:textId="5CF253B3" w:rsidR="00763271" w:rsidRPr="008D2AE6" w:rsidRDefault="00763271" w:rsidP="003E28A8">
      <w:pPr>
        <w:pStyle w:val="Acronym"/>
      </w:pPr>
      <w:r w:rsidRPr="008D2AE6">
        <w:t>WGS84</w:t>
      </w:r>
      <w:r w:rsidR="00283810" w:rsidRPr="008D2AE6">
        <w:tab/>
      </w:r>
      <w:r w:rsidR="00EA7413" w:rsidRPr="008D2AE6">
        <w:t xml:space="preserve">World Geodetic System 1984 (Reference </w:t>
      </w:r>
      <w:proofErr w:type="spellStart"/>
      <w:r w:rsidR="00EA7413" w:rsidRPr="008D2AE6">
        <w:t>co ordinate</w:t>
      </w:r>
      <w:proofErr w:type="spellEnd"/>
      <w:r w:rsidR="00EA7413" w:rsidRPr="008D2AE6">
        <w:t xml:space="preserve"> system used by GPS)</w:t>
      </w:r>
    </w:p>
    <w:p w14:paraId="4830843A" w14:textId="1915BE33" w:rsidR="00763271" w:rsidRPr="008D2AE6" w:rsidRDefault="00763271" w:rsidP="003E28A8">
      <w:pPr>
        <w:pStyle w:val="Acronym"/>
      </w:pPr>
      <w:r w:rsidRPr="008D2AE6">
        <w:t>XML</w:t>
      </w:r>
      <w:r w:rsidRPr="008D2AE6">
        <w:tab/>
        <w:t>Extensible Markup Language</w:t>
      </w:r>
    </w:p>
    <w:p w14:paraId="3A92F37C" w14:textId="46D3B12E" w:rsidR="00763271" w:rsidRPr="008D2AE6" w:rsidRDefault="00763271" w:rsidP="003E28A8">
      <w:pPr>
        <w:pStyle w:val="Acronym"/>
      </w:pPr>
      <w:r w:rsidRPr="008D2AE6">
        <w:t>XSLT</w:t>
      </w:r>
      <w:r w:rsidRPr="008D2AE6">
        <w:tab/>
      </w:r>
      <w:proofErr w:type="spellStart"/>
      <w:r w:rsidRPr="008D2AE6">
        <w:t>EXtensible</w:t>
      </w:r>
      <w:proofErr w:type="spellEnd"/>
      <w:r w:rsidRPr="008D2AE6">
        <w:t xml:space="preserve"> Stylesheet Language</w:t>
      </w:r>
    </w:p>
    <w:p w14:paraId="7324D00E" w14:textId="0CEA8B08" w:rsidR="00763271" w:rsidRPr="008D2AE6" w:rsidRDefault="00763271" w:rsidP="003E28A8">
      <w:pPr>
        <w:pStyle w:val="Acronym"/>
      </w:pPr>
      <w:r w:rsidRPr="008D2AE6">
        <w:t>1D</w:t>
      </w:r>
      <w:r w:rsidRPr="008D2AE6">
        <w:tab/>
      </w:r>
      <w:r w:rsidR="00EA7413" w:rsidRPr="008D2AE6">
        <w:t>One dimensional</w:t>
      </w:r>
    </w:p>
    <w:p w14:paraId="664EAB16" w14:textId="37BAD48F" w:rsidR="00763271" w:rsidRPr="008D2AE6" w:rsidRDefault="00763271" w:rsidP="003E28A8">
      <w:pPr>
        <w:pStyle w:val="Acronym"/>
      </w:pPr>
      <w:r w:rsidRPr="008D2AE6">
        <w:t>2D</w:t>
      </w:r>
      <w:r w:rsidRPr="008D2AE6">
        <w:tab/>
      </w:r>
      <w:r w:rsidR="00EA7413" w:rsidRPr="008D2AE6">
        <w:t>Two dimensional</w:t>
      </w:r>
    </w:p>
    <w:p w14:paraId="59FA7BF9" w14:textId="044F55F3" w:rsidR="00457F11" w:rsidRPr="008D2AE6" w:rsidRDefault="00B82301" w:rsidP="00DD260B">
      <w:pPr>
        <w:pStyle w:val="Kop1"/>
        <w:rPr>
          <w:caps w:val="0"/>
        </w:rPr>
      </w:pPr>
      <w:bookmarkStart w:id="228" w:name="_Toc176790090"/>
      <w:r w:rsidRPr="008D2AE6">
        <w:rPr>
          <w:caps w:val="0"/>
        </w:rPr>
        <w:t>REFERENCES</w:t>
      </w:r>
      <w:bookmarkEnd w:id="223"/>
      <w:bookmarkEnd w:id="224"/>
      <w:bookmarkEnd w:id="225"/>
      <w:bookmarkEnd w:id="226"/>
      <w:bookmarkEnd w:id="228"/>
    </w:p>
    <w:p w14:paraId="068DA06F" w14:textId="77777777" w:rsidR="00B82301" w:rsidRPr="008D2AE6" w:rsidRDefault="00B82301" w:rsidP="00B82301">
      <w:pPr>
        <w:pStyle w:val="Heading1separatationline"/>
      </w:pPr>
    </w:p>
    <w:p w14:paraId="209AF4EC" w14:textId="164F7463" w:rsidR="000A36B4" w:rsidRPr="008D2AE6" w:rsidRDefault="000A36B4" w:rsidP="00F463E1">
      <w:pPr>
        <w:pStyle w:val="References"/>
        <w:numPr>
          <w:ilvl w:val="0"/>
          <w:numId w:val="1"/>
        </w:numPr>
        <w:tabs>
          <w:tab w:val="clear" w:pos="0"/>
          <w:tab w:val="num" w:pos="567"/>
        </w:tabs>
      </w:pPr>
      <w:r w:rsidRPr="008D2AE6">
        <w:t>IHO S-99 Operational Procedures, version 1.1.0 November 2012</w:t>
      </w:r>
      <w:r w:rsidR="00B82301" w:rsidRPr="008D2AE6">
        <w:t>.</w:t>
      </w:r>
    </w:p>
    <w:p w14:paraId="48A4CC26" w14:textId="05DD949D" w:rsidR="00457F11" w:rsidRPr="008D2AE6" w:rsidRDefault="00457F11" w:rsidP="00F463E1">
      <w:pPr>
        <w:pStyle w:val="References"/>
        <w:numPr>
          <w:ilvl w:val="0"/>
          <w:numId w:val="1"/>
        </w:numPr>
        <w:tabs>
          <w:tab w:val="clear" w:pos="0"/>
          <w:tab w:val="num" w:pos="567"/>
        </w:tabs>
      </w:pPr>
      <w:bookmarkStart w:id="229" w:name="_Ref449589534"/>
      <w:r w:rsidRPr="008D2AE6">
        <w:t>IHO S-100 Universal Hydrographic Data Model, version 2.0.0. June 2015.</w:t>
      </w:r>
      <w:bookmarkEnd w:id="229"/>
    </w:p>
    <w:p w14:paraId="194AB934" w14:textId="765EC4BB" w:rsidR="00457F11" w:rsidRDefault="00457F11" w:rsidP="00F463E1">
      <w:pPr>
        <w:pStyle w:val="References"/>
        <w:numPr>
          <w:ilvl w:val="0"/>
          <w:numId w:val="1"/>
        </w:numPr>
        <w:tabs>
          <w:tab w:val="clear" w:pos="0"/>
          <w:tab w:val="num" w:pos="567"/>
        </w:tabs>
      </w:pPr>
      <w:r w:rsidRPr="008D2AE6">
        <w:t>IALA Guideline 1087 Procedures for the Management of the IALA Domains under the IHO GI Registry.</w:t>
      </w:r>
    </w:p>
    <w:p w14:paraId="38363557" w14:textId="0D28C60F" w:rsidR="00BF708C" w:rsidRPr="008D2AE6" w:rsidRDefault="00BF708C">
      <w:pPr>
        <w:spacing w:after="200" w:line="276" w:lineRule="auto"/>
      </w:pPr>
      <w:r w:rsidRPr="008D2AE6">
        <w:br w:type="page"/>
      </w:r>
    </w:p>
    <w:p w14:paraId="7042EBDD" w14:textId="7368FA82" w:rsidR="00AC3C16" w:rsidRPr="008D2AE6" w:rsidRDefault="00BF708C" w:rsidP="00BF708C">
      <w:pPr>
        <w:pStyle w:val="Annex"/>
      </w:pPr>
      <w:bookmarkStart w:id="230" w:name="_Ref450036787"/>
      <w:bookmarkStart w:id="231" w:name="_Ref450131074"/>
      <w:r w:rsidRPr="008D2AE6">
        <w:lastRenderedPageBreak/>
        <w:t>IALA PRODUCT SPECIFICATION TEMPLATE</w:t>
      </w:r>
      <w:bookmarkEnd w:id="230"/>
      <w:bookmarkEnd w:id="231"/>
    </w:p>
    <w:p w14:paraId="167075EE" w14:textId="7874D9BA" w:rsidR="00BF708C" w:rsidRPr="008D2AE6" w:rsidRDefault="00BF708C" w:rsidP="00BF708C">
      <w:pPr>
        <w:pStyle w:val="Plattetekst"/>
      </w:pPr>
      <w:r w:rsidRPr="008D2AE6">
        <w:t>See IALA Guideline 1106-</w:t>
      </w:r>
      <w:r w:rsidR="0081231A">
        <w:t>1</w:t>
      </w:r>
      <w:r w:rsidRPr="008D2AE6">
        <w:t xml:space="preserve"> IALA Product Specification Template</w:t>
      </w:r>
      <w:r w:rsidR="00533187" w:rsidRPr="008D2AE6">
        <w:t>.</w:t>
      </w:r>
    </w:p>
    <w:p w14:paraId="577B1A2B" w14:textId="77777777" w:rsidR="00533187" w:rsidRPr="008D2AE6" w:rsidRDefault="00533187" w:rsidP="00BF708C">
      <w:pPr>
        <w:pStyle w:val="Plattetekst"/>
      </w:pPr>
    </w:p>
    <w:p w14:paraId="1D5F3F45" w14:textId="1C7B44CA" w:rsidR="00BF708C" w:rsidRPr="008D2AE6" w:rsidRDefault="00E61C46" w:rsidP="00BF708C">
      <w:pPr>
        <w:pStyle w:val="Annex"/>
      </w:pPr>
      <w:r w:rsidRPr="00E61C46">
        <w:rPr>
          <w:caps w:val="0"/>
        </w:rPr>
        <w:t>PROPOSAL FOR ADDITIONAL S-100 FEATURE CONCEPT DICTIONARY ITEM - TEMPLATE NAME OF PROPOSED FCD ITEM</w:t>
      </w:r>
    </w:p>
    <w:p w14:paraId="1425DB34" w14:textId="35D1B047" w:rsidR="00533187" w:rsidRPr="008D2AE6" w:rsidRDefault="00533187" w:rsidP="00533187">
      <w:pPr>
        <w:pStyle w:val="Plattetekst"/>
      </w:pPr>
      <w:r w:rsidRPr="008D2AE6">
        <w:t>See IALA Guideline 1106-</w:t>
      </w:r>
      <w:r w:rsidR="0081231A">
        <w:t>2</w:t>
      </w:r>
      <w:r w:rsidR="0081231A" w:rsidRPr="008D2AE6">
        <w:t xml:space="preserve"> </w:t>
      </w:r>
      <w:r w:rsidR="00E61C46" w:rsidRPr="00E61C46">
        <w:t xml:space="preserve">Proposal for Additional S-100 Feature Concept Dictionary item </w:t>
      </w:r>
      <w:r w:rsidR="00E750EA">
        <w:t>–</w:t>
      </w:r>
      <w:r w:rsidR="00E61C46" w:rsidRPr="00E61C46">
        <w:t xml:space="preserve"> template</w:t>
      </w:r>
      <w:r w:rsidR="00E750EA">
        <w:t>.</w:t>
      </w:r>
    </w:p>
    <w:p w14:paraId="28A7C208" w14:textId="77777777" w:rsidR="00533187" w:rsidRPr="008D2AE6" w:rsidRDefault="00533187" w:rsidP="00533187">
      <w:pPr>
        <w:pStyle w:val="Plattetekst"/>
      </w:pPr>
    </w:p>
    <w:p w14:paraId="46CB81A6" w14:textId="6C141B08" w:rsidR="00533187" w:rsidRPr="008D2AE6" w:rsidRDefault="00E61C46" w:rsidP="00533187">
      <w:pPr>
        <w:pStyle w:val="Annex"/>
      </w:pPr>
      <w:bookmarkStart w:id="232" w:name="_Toc449603956"/>
      <w:r w:rsidRPr="008D2AE6">
        <w:rPr>
          <w:caps w:val="0"/>
        </w:rPr>
        <w:t xml:space="preserve">PRODUCT SPECIFICATION UNDER DEVELOPMENT </w:t>
      </w:r>
      <w:r>
        <w:rPr>
          <w:caps w:val="0"/>
        </w:rPr>
        <w:t xml:space="preserve">- </w:t>
      </w:r>
      <w:r w:rsidRPr="008D2AE6">
        <w:rPr>
          <w:caps w:val="0"/>
        </w:rPr>
        <w:t>TEMPLATE</w:t>
      </w:r>
      <w:bookmarkEnd w:id="232"/>
    </w:p>
    <w:p w14:paraId="2E75A04B" w14:textId="41974F4C" w:rsidR="008A2C03" w:rsidRDefault="00E61C46" w:rsidP="00533187">
      <w:pPr>
        <w:pStyle w:val="Plattetekst"/>
      </w:pPr>
      <w:r>
        <w:t>See IALA Guideline 1106-</w:t>
      </w:r>
      <w:r w:rsidR="0081231A">
        <w:t xml:space="preserve">3 </w:t>
      </w:r>
      <w:r w:rsidR="00533187" w:rsidRPr="008D2AE6">
        <w:t xml:space="preserve">Product Specification under development </w:t>
      </w:r>
      <w:r>
        <w:t xml:space="preserve">- </w:t>
      </w:r>
      <w:r w:rsidR="00533187" w:rsidRPr="008D2AE6">
        <w:t>template.</w:t>
      </w:r>
    </w:p>
    <w:p w14:paraId="56E9302C" w14:textId="77777777" w:rsidR="008A2C03" w:rsidRPr="008A2C03" w:rsidRDefault="008A2C03" w:rsidP="008A2C03"/>
    <w:p w14:paraId="093B90D2" w14:textId="77777777" w:rsidR="008A2C03" w:rsidRPr="008A2C03" w:rsidRDefault="008A2C03" w:rsidP="008A2C03"/>
    <w:p w14:paraId="3108073F" w14:textId="77777777" w:rsidR="008A2C03" w:rsidRPr="008A2C03" w:rsidRDefault="008A2C03" w:rsidP="008A2C03"/>
    <w:p w14:paraId="6759EADE" w14:textId="77777777" w:rsidR="008A2C03" w:rsidRPr="008A2C03" w:rsidRDefault="008A2C03" w:rsidP="008A2C03"/>
    <w:p w14:paraId="75A893CA" w14:textId="77777777" w:rsidR="008A2C03" w:rsidRPr="008A2C03" w:rsidRDefault="008A2C03" w:rsidP="008A2C03"/>
    <w:p w14:paraId="658C2FD0" w14:textId="77777777" w:rsidR="008A2C03" w:rsidRPr="008A2C03" w:rsidRDefault="008A2C03" w:rsidP="008A2C03"/>
    <w:p w14:paraId="4DD85660" w14:textId="77777777" w:rsidR="008A2C03" w:rsidRPr="008A2C03" w:rsidRDefault="008A2C03" w:rsidP="008A2C03"/>
    <w:p w14:paraId="7DC4C1DE" w14:textId="77777777" w:rsidR="008A2C03" w:rsidRPr="008A2C03" w:rsidRDefault="008A2C03" w:rsidP="008A2C03"/>
    <w:p w14:paraId="585D8D57" w14:textId="77777777" w:rsidR="008A2C03" w:rsidRPr="008A2C03" w:rsidRDefault="008A2C03" w:rsidP="008A2C03"/>
    <w:p w14:paraId="7264EEB8" w14:textId="77777777" w:rsidR="008A2C03" w:rsidRPr="008A2C03" w:rsidRDefault="008A2C03" w:rsidP="008A2C03"/>
    <w:p w14:paraId="6179B262" w14:textId="77777777" w:rsidR="008A2C03" w:rsidRPr="008A2C03" w:rsidRDefault="008A2C03" w:rsidP="008A2C03"/>
    <w:p w14:paraId="3CA4429B" w14:textId="77777777" w:rsidR="008A2C03" w:rsidRPr="008A2C03" w:rsidRDefault="008A2C03" w:rsidP="008A2C03"/>
    <w:p w14:paraId="72C06F00" w14:textId="77777777" w:rsidR="008A2C03" w:rsidRPr="008A2C03" w:rsidRDefault="008A2C03" w:rsidP="008A2C03"/>
    <w:p w14:paraId="54BE92EA" w14:textId="77777777" w:rsidR="008A2C03" w:rsidRPr="008A2C03" w:rsidRDefault="008A2C03" w:rsidP="008A2C03"/>
    <w:p w14:paraId="44F4F563" w14:textId="77777777" w:rsidR="008A2C03" w:rsidRPr="008A2C03" w:rsidRDefault="008A2C03" w:rsidP="008A2C03"/>
    <w:p w14:paraId="59527608" w14:textId="77777777" w:rsidR="008A2C03" w:rsidRPr="008A2C03" w:rsidRDefault="008A2C03" w:rsidP="008A2C03"/>
    <w:p w14:paraId="138F000D" w14:textId="77777777" w:rsidR="008A2C03" w:rsidRPr="008A2C03" w:rsidRDefault="008A2C03" w:rsidP="008A2C03"/>
    <w:p w14:paraId="0B741724" w14:textId="77777777" w:rsidR="008A2C03" w:rsidRPr="008A2C03" w:rsidRDefault="008A2C03" w:rsidP="008A2C03"/>
    <w:p w14:paraId="7D34D6F1" w14:textId="77777777" w:rsidR="008A2C03" w:rsidRPr="008A2C03" w:rsidRDefault="008A2C03" w:rsidP="008A2C03"/>
    <w:p w14:paraId="4244BBCA" w14:textId="77777777" w:rsidR="008A2C03" w:rsidRPr="008A2C03" w:rsidRDefault="008A2C03" w:rsidP="008A2C03"/>
    <w:p w14:paraId="2B53F2E6" w14:textId="77777777" w:rsidR="008A2C03" w:rsidRPr="008A2C03" w:rsidRDefault="008A2C03" w:rsidP="008A2C03"/>
    <w:p w14:paraId="64C9FA0A" w14:textId="4E9A2511" w:rsidR="008A2C03" w:rsidRDefault="008A2C03" w:rsidP="008A2C03"/>
    <w:p w14:paraId="0A8CC9E8" w14:textId="77777777" w:rsidR="00533187" w:rsidRPr="008A2C03" w:rsidRDefault="00533187" w:rsidP="008A2C03">
      <w:pPr>
        <w:ind w:firstLine="708"/>
      </w:pPr>
    </w:p>
    <w:sectPr w:rsidR="00533187" w:rsidRPr="008A2C03" w:rsidSect="00BC42B5">
      <w:headerReference w:type="even" r:id="rId55"/>
      <w:headerReference w:type="default" r:id="rId56"/>
      <w:headerReference w:type="first" r:id="rId5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87" w:author="Hooijmans, Peter (RWS CIV)" w:date="2024-09-07T12:43:00Z" w:initials="PH">
    <w:p w14:paraId="6528939C" w14:textId="77777777" w:rsidR="0032243A" w:rsidRDefault="0032243A" w:rsidP="0032243A">
      <w:pPr>
        <w:pStyle w:val="Tekstopmerking"/>
      </w:pPr>
      <w:r>
        <w:rPr>
          <w:rStyle w:val="Verwijzingopmerking"/>
        </w:rPr>
        <w:annotationRef/>
      </w:r>
      <w:r>
        <w:t>Check if this is still up to date.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52893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0C2CCF6" w16cex:dateUtc="2024-09-07T10: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528939C" w16cid:durableId="00C2CCF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481D68" w14:textId="77777777" w:rsidR="00184DBF" w:rsidRDefault="00184DBF" w:rsidP="003274DB">
      <w:r>
        <w:separator/>
      </w:r>
    </w:p>
    <w:p w14:paraId="499D188A" w14:textId="77777777" w:rsidR="00184DBF" w:rsidRDefault="00184DBF"/>
  </w:endnote>
  <w:endnote w:type="continuationSeparator" w:id="0">
    <w:p w14:paraId="206E5A23" w14:textId="77777777" w:rsidR="00184DBF" w:rsidRDefault="00184DBF" w:rsidP="003274DB">
      <w:r>
        <w:continuationSeparator/>
      </w:r>
    </w:p>
    <w:p w14:paraId="4484C516" w14:textId="77777777" w:rsidR="00184DBF" w:rsidRDefault="00184D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Microsoft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E4D5F" w14:textId="77777777" w:rsidR="00237A11" w:rsidRDefault="00237A11"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50C281F5" w14:textId="77777777" w:rsidR="00237A11" w:rsidRDefault="00237A11"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4DB03E9F" w14:textId="77777777" w:rsidR="00237A11" w:rsidRDefault="00237A11"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4F4C2573" w14:textId="77777777" w:rsidR="00237A11" w:rsidRDefault="00237A11"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34CA541" w14:textId="77777777" w:rsidR="00237A11" w:rsidRDefault="00237A11"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F33B5" w14:textId="77777777" w:rsidR="00237A11" w:rsidRDefault="00237A11" w:rsidP="008747E0">
    <w:pPr>
      <w:pStyle w:val="Voettekst"/>
    </w:pPr>
    <w:r>
      <w:rPr>
        <w:noProof/>
        <w:lang w:val="de-DE" w:eastAsia="de-D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DDD037"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2D7F714F" w14:textId="77777777" w:rsidR="00237A11" w:rsidRPr="00ED2A8D" w:rsidRDefault="00237A11" w:rsidP="008747E0">
    <w:pPr>
      <w:pStyle w:val="Voettekst"/>
    </w:pPr>
    <w:r w:rsidRPr="00442889">
      <w:rPr>
        <w:noProof/>
        <w:lang w:val="de-DE" w:eastAsia="de-DE"/>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237A11" w:rsidRPr="00ED2A8D" w:rsidRDefault="00237A11" w:rsidP="008747E0">
    <w:pPr>
      <w:pStyle w:val="Voettekst"/>
    </w:pPr>
  </w:p>
  <w:p w14:paraId="3A2C5A86" w14:textId="77777777" w:rsidR="00237A11" w:rsidRPr="00ED2A8D" w:rsidRDefault="00237A11" w:rsidP="008747E0">
    <w:pPr>
      <w:pStyle w:val="Voettekst"/>
    </w:pPr>
  </w:p>
  <w:p w14:paraId="52999534" w14:textId="77777777" w:rsidR="00237A11" w:rsidRPr="00ED2A8D" w:rsidRDefault="00237A11" w:rsidP="008747E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9D7D7" w14:textId="77777777" w:rsidR="00237A11" w:rsidRDefault="00237A11" w:rsidP="00525922">
    <w:pPr>
      <w:pStyle w:val="Footerlandscape"/>
    </w:pPr>
    <w:r>
      <w:rPr>
        <w:noProof/>
        <w:lang w:val="de-DE" w:eastAsia="de-D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98AE0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5CFA3364" w14:textId="77777777" w:rsidR="00237A11" w:rsidRPr="00C907DF" w:rsidRDefault="00237A11" w:rsidP="00525922">
    <w:pPr>
      <w:pStyle w:val="Footerlandscape"/>
      <w:rPr>
        <w:rStyle w:val="Pagina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14:paraId="753135EC" w14:textId="2674E641" w:rsidR="00237A11" w:rsidRPr="00525922" w:rsidRDefault="00237A11"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inanummer"/>
        <w:szCs w:val="15"/>
      </w:rPr>
      <w:fldChar w:fldCharType="begin"/>
    </w:r>
    <w:r w:rsidRPr="00C907DF">
      <w:rPr>
        <w:rStyle w:val="Paginanummer"/>
        <w:szCs w:val="15"/>
      </w:rPr>
      <w:instrText xml:space="preserve">PAGE  </w:instrText>
    </w:r>
    <w:r w:rsidRPr="00C907DF">
      <w:rPr>
        <w:rStyle w:val="Paginanummer"/>
        <w:szCs w:val="15"/>
      </w:rPr>
      <w:fldChar w:fldCharType="separate"/>
    </w:r>
    <w:r>
      <w:rPr>
        <w:rStyle w:val="Paginanummer"/>
        <w:noProof/>
        <w:szCs w:val="15"/>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CE0F5" w14:textId="310B181B" w:rsidR="00237A11" w:rsidRPr="00C716E5" w:rsidRDefault="00237A11" w:rsidP="00C716E5">
    <w:pPr>
      <w:pStyle w:val="Voettekst"/>
      <w:rPr>
        <w:sz w:val="15"/>
        <w:szCs w:val="15"/>
      </w:rPr>
    </w:pPr>
  </w:p>
  <w:p w14:paraId="563B890B" w14:textId="77777777" w:rsidR="00237A11" w:rsidRDefault="00237A11" w:rsidP="00C716E5">
    <w:pPr>
      <w:pStyle w:val="Footerportrait"/>
    </w:pPr>
  </w:p>
  <w:p w14:paraId="352ACC75" w14:textId="57D8451A" w:rsidR="00237A11" w:rsidRPr="00C907DF" w:rsidRDefault="004F23D8" w:rsidP="00C716E5">
    <w:pPr>
      <w:pStyle w:val="Footerportrait"/>
      <w:rPr>
        <w:rStyle w:val="Paginanummer"/>
        <w:szCs w:val="15"/>
      </w:rPr>
    </w:pPr>
    <w:r>
      <w:fldChar w:fldCharType="begin"/>
    </w:r>
    <w:r>
      <w:instrText xml:space="preserve"> STYLEREF "Document type" \* MERGEFORMAT </w:instrText>
    </w:r>
    <w:r>
      <w:fldChar w:fldCharType="separate"/>
    </w:r>
    <w:r>
      <w:t>IALA Guideline</w:t>
    </w:r>
    <w:r>
      <w:fldChar w:fldCharType="end"/>
    </w:r>
    <w:r w:rsidR="00237A11" w:rsidRPr="00C907DF">
      <w:t xml:space="preserve"> </w:t>
    </w:r>
    <w:r>
      <w:fldChar w:fldCharType="begin"/>
    </w:r>
    <w:r>
      <w:instrText xml:space="preserve"> STYLEREF "Document number" \* MERGEFORMAT </w:instrText>
    </w:r>
    <w:r>
      <w:fldChar w:fldCharType="separate"/>
    </w:r>
    <w:r>
      <w:t>1106-0</w:t>
    </w:r>
    <w:r>
      <w:fldChar w:fldCharType="end"/>
    </w:r>
    <w:r w:rsidR="00237A11" w:rsidRPr="00C907DF">
      <w:t xml:space="preserve"> –</w:t>
    </w:r>
    <w:r w:rsidR="00237A11">
      <w:t xml:space="preserve"> </w:t>
    </w:r>
    <w:r>
      <w:fldChar w:fldCharType="begin"/>
    </w:r>
    <w:r>
      <w:instrText xml:space="preserve"> STYLEREF "Document name" \* MERGEFORMAT </w:instrText>
    </w:r>
    <w:r>
      <w:fldChar w:fldCharType="separate"/>
    </w:r>
    <w:r>
      <w:t>Producing an IALA S-200 series Product Specification</w:t>
    </w:r>
    <w:r>
      <w:fldChar w:fldCharType="end"/>
    </w:r>
  </w:p>
  <w:p w14:paraId="15200F68" w14:textId="3518B986" w:rsidR="00237A11" w:rsidRPr="00C907DF" w:rsidRDefault="004F23D8" w:rsidP="00C716E5">
    <w:pPr>
      <w:pStyle w:val="Footerportrait"/>
    </w:pPr>
    <w:r>
      <w:fldChar w:fldCharType="begin"/>
    </w:r>
    <w:r>
      <w:instrText xml:space="preserve"> STYLEREF "Edition number" \* MERGEFORMAT </w:instrText>
    </w:r>
    <w:r>
      <w:fldChar w:fldCharType="separate"/>
    </w:r>
    <w:r>
      <w:t>Edition 2.0</w:t>
    </w:r>
    <w:r>
      <w:fldChar w:fldCharType="end"/>
    </w:r>
    <w:r w:rsidR="00237A11">
      <w:t xml:space="preserve">  </w:t>
    </w:r>
    <w:r>
      <w:fldChar w:fldCharType="begin"/>
    </w:r>
    <w:r>
      <w:instrText xml:space="preserve"> STYLEREF "Document date" \* MERGEFORMAT </w:instrText>
    </w:r>
    <w:r>
      <w:fldChar w:fldCharType="separate"/>
    </w:r>
    <w:r>
      <w:t>March 2017</w:t>
    </w:r>
    <w:r>
      <w:fldChar w:fldCharType="end"/>
    </w:r>
    <w:r w:rsidR="00237A11" w:rsidRPr="00C907DF">
      <w:tab/>
    </w:r>
    <w:r w:rsidR="00237A11">
      <w:t xml:space="preserve">P </w:t>
    </w:r>
    <w:r w:rsidR="00237A11" w:rsidRPr="00C907DF">
      <w:rPr>
        <w:rStyle w:val="Paginanummer"/>
        <w:szCs w:val="15"/>
      </w:rPr>
      <w:fldChar w:fldCharType="begin"/>
    </w:r>
    <w:r w:rsidR="00237A11" w:rsidRPr="00C907DF">
      <w:rPr>
        <w:rStyle w:val="Paginanummer"/>
        <w:szCs w:val="15"/>
      </w:rPr>
      <w:instrText xml:space="preserve">PAGE  </w:instrText>
    </w:r>
    <w:r w:rsidR="00237A11" w:rsidRPr="00C907DF">
      <w:rPr>
        <w:rStyle w:val="Paginanummer"/>
        <w:szCs w:val="15"/>
      </w:rPr>
      <w:fldChar w:fldCharType="separate"/>
    </w:r>
    <w:r w:rsidR="002F31BB">
      <w:rPr>
        <w:rStyle w:val="Paginanummer"/>
        <w:szCs w:val="15"/>
      </w:rPr>
      <w:t>3</w:t>
    </w:r>
    <w:r w:rsidR="00237A11"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DA954" w14:textId="77777777" w:rsidR="00237A11" w:rsidRDefault="00237A11" w:rsidP="00C716E5">
    <w:pPr>
      <w:pStyle w:val="Voettekst"/>
    </w:pPr>
  </w:p>
  <w:p w14:paraId="3C619E6F" w14:textId="77777777" w:rsidR="00237A11" w:rsidRDefault="00237A11" w:rsidP="00C716E5">
    <w:pPr>
      <w:pStyle w:val="Footerportrait"/>
    </w:pPr>
  </w:p>
  <w:p w14:paraId="53E61730" w14:textId="09691B38" w:rsidR="00237A11" w:rsidRPr="00C907DF" w:rsidRDefault="004F23D8" w:rsidP="00C716E5">
    <w:pPr>
      <w:pStyle w:val="Footerportrait"/>
    </w:pPr>
    <w:r>
      <w:fldChar w:fldCharType="begin"/>
    </w:r>
    <w:r>
      <w:instrText xml:space="preserve"> STYLEREF "Document type" \* MERGEFORMAT </w:instrText>
    </w:r>
    <w:r>
      <w:fldChar w:fldCharType="separate"/>
    </w:r>
    <w:r>
      <w:t>IALA Guideline</w:t>
    </w:r>
    <w:r>
      <w:fldChar w:fldCharType="end"/>
    </w:r>
    <w:r w:rsidR="00237A11" w:rsidRPr="00C907DF">
      <w:t xml:space="preserve"> </w:t>
    </w:r>
    <w:r>
      <w:fldChar w:fldCharType="begin"/>
    </w:r>
    <w:r>
      <w:instrText xml:space="preserve"> STYLEREF "Document number" \* MERGEFORMAT </w:instrText>
    </w:r>
    <w:r>
      <w:fldChar w:fldCharType="separate"/>
    </w:r>
    <w:r>
      <w:t>1106-0</w:t>
    </w:r>
    <w:r>
      <w:fldChar w:fldCharType="end"/>
    </w:r>
    <w:r w:rsidR="00237A11" w:rsidRPr="00C907DF">
      <w:t xml:space="preserve"> –</w:t>
    </w:r>
    <w:r w:rsidR="00237A11">
      <w:t xml:space="preserve"> </w:t>
    </w:r>
    <w:r>
      <w:fldChar w:fldCharType="begin"/>
    </w:r>
    <w:r>
      <w:instrText xml:space="preserve"> STYLEREF "Document name" \* MERGEFORMAT </w:instrText>
    </w:r>
    <w:r>
      <w:fldChar w:fldCharType="separate"/>
    </w:r>
    <w:r>
      <w:t>Producing an IALA S-200 series Product Specification</w:t>
    </w:r>
    <w:r>
      <w:fldChar w:fldCharType="end"/>
    </w:r>
    <w:r w:rsidR="00237A11">
      <w:tab/>
    </w:r>
  </w:p>
  <w:p w14:paraId="3D146753" w14:textId="78B0AA16" w:rsidR="00237A11" w:rsidRPr="00C907DF" w:rsidRDefault="004F23D8" w:rsidP="00C716E5">
    <w:pPr>
      <w:pStyle w:val="Footerportrait"/>
    </w:pPr>
    <w:r>
      <w:fldChar w:fldCharType="begin"/>
    </w:r>
    <w:r>
      <w:instrText xml:space="preserve"> STYLEREF "Edition number" \* MERGEFORMAT </w:instrText>
    </w:r>
    <w:r>
      <w:fldChar w:fldCharType="separate"/>
    </w:r>
    <w:r>
      <w:t>Edition 2.0</w:t>
    </w:r>
    <w:r>
      <w:fldChar w:fldCharType="end"/>
    </w:r>
    <w:r w:rsidR="00237A11">
      <w:t xml:space="preserve">  </w:t>
    </w:r>
    <w:r>
      <w:fldChar w:fldCharType="begin"/>
    </w:r>
    <w:r>
      <w:instrText xml:space="preserve"> STYLEREF "Document date" \* MERGEFORMAT </w:instrText>
    </w:r>
    <w:r>
      <w:fldChar w:fldCharType="separate"/>
    </w:r>
    <w:r>
      <w:t>March 2017</w:t>
    </w:r>
    <w:r>
      <w:fldChar w:fldCharType="end"/>
    </w:r>
    <w:r w:rsidR="00237A11">
      <w:tab/>
    </w:r>
    <w:r w:rsidR="00237A11">
      <w:rPr>
        <w:rStyle w:val="Paginanummer"/>
        <w:szCs w:val="15"/>
      </w:rPr>
      <w:t xml:space="preserve">P </w:t>
    </w:r>
    <w:r w:rsidR="00237A11" w:rsidRPr="00C907DF">
      <w:rPr>
        <w:rStyle w:val="Paginanummer"/>
        <w:szCs w:val="15"/>
      </w:rPr>
      <w:fldChar w:fldCharType="begin"/>
    </w:r>
    <w:r w:rsidR="00237A11" w:rsidRPr="00C907DF">
      <w:rPr>
        <w:rStyle w:val="Paginanummer"/>
        <w:szCs w:val="15"/>
      </w:rPr>
      <w:instrText xml:space="preserve">PAGE  </w:instrText>
    </w:r>
    <w:r w:rsidR="00237A11" w:rsidRPr="00C907DF">
      <w:rPr>
        <w:rStyle w:val="Paginanummer"/>
        <w:szCs w:val="15"/>
      </w:rPr>
      <w:fldChar w:fldCharType="separate"/>
    </w:r>
    <w:r w:rsidR="002F31BB">
      <w:rPr>
        <w:rStyle w:val="Paginanummer"/>
        <w:szCs w:val="15"/>
      </w:rPr>
      <w:t>4</w:t>
    </w:r>
    <w:r w:rsidR="00237A11"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2F67F6" w14:textId="77777777" w:rsidR="00184DBF" w:rsidRDefault="00184DBF" w:rsidP="003274DB">
      <w:r>
        <w:separator/>
      </w:r>
    </w:p>
    <w:p w14:paraId="68B421D4" w14:textId="77777777" w:rsidR="00184DBF" w:rsidRDefault="00184DBF"/>
  </w:footnote>
  <w:footnote w:type="continuationSeparator" w:id="0">
    <w:p w14:paraId="6FAF7808" w14:textId="77777777" w:rsidR="00184DBF" w:rsidRDefault="00184DBF" w:rsidP="003274DB">
      <w:r>
        <w:continuationSeparator/>
      </w:r>
    </w:p>
    <w:p w14:paraId="399CBD9F" w14:textId="77777777" w:rsidR="00184DBF" w:rsidRDefault="00184D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206D3" w14:textId="21D70352" w:rsidR="00237A11" w:rsidRDefault="00237A11">
    <w:pPr>
      <w:pStyle w:val="Kopteks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A7AD9" w14:textId="6BCA4077" w:rsidR="00237A11" w:rsidRDefault="00237A11">
    <w:pPr>
      <w:pStyle w:val="Kopteks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3FD78" w14:textId="4918132F" w:rsidR="00237A11" w:rsidRPr="00667792" w:rsidRDefault="00237A11" w:rsidP="00667792">
    <w:pPr>
      <w:pStyle w:val="Koptekst"/>
    </w:pPr>
    <w:r>
      <w:rPr>
        <w:noProof/>
        <w:lang w:val="de-DE" w:eastAsia="de-DE"/>
      </w:rPr>
      <w:drawing>
        <wp:anchor distT="0" distB="0" distL="114300" distR="114300" simplePos="0" relativeHeight="251696128" behindDoc="1" locked="0" layoutInCell="1" allowOverlap="1" wp14:anchorId="5446153F" wp14:editId="1FA9E4E9">
          <wp:simplePos x="0" y="0"/>
          <wp:positionH relativeFrom="page">
            <wp:posOffset>6827793</wp:posOffset>
          </wp:positionH>
          <wp:positionV relativeFrom="page">
            <wp:posOffset>4355</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19C54" w14:textId="074E8ED5" w:rsidR="00237A11" w:rsidRDefault="00237A11">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8A36B" w14:textId="5239183C" w:rsidR="00237A11" w:rsidRDefault="00237A11" w:rsidP="008E72AA">
    <w:pPr>
      <w:pStyle w:val="Koptekst"/>
      <w:jc w:val="right"/>
    </w:pPr>
    <w:r>
      <w:t>ENAV20-14.1.6</w:t>
    </w:r>
  </w:p>
  <w:p w14:paraId="51BDC79A" w14:textId="50A71D55" w:rsidR="00237A11" w:rsidRPr="00ED2A8D" w:rsidRDefault="00237A11" w:rsidP="008E72AA">
    <w:pPr>
      <w:pStyle w:val="Koptekst"/>
      <w:jc w:val="right"/>
    </w:pPr>
    <w:r w:rsidRPr="00442889">
      <w:rPr>
        <w:noProof/>
        <w:lang w:val="de-DE" w:eastAsia="de-DE"/>
      </w:rPr>
      <w:drawing>
        <wp:anchor distT="0" distB="0" distL="114300" distR="114300" simplePos="0" relativeHeight="251666432"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89F2CF1" w14:textId="77777777" w:rsidR="00237A11" w:rsidRPr="00ED2A8D" w:rsidRDefault="00237A11" w:rsidP="008747E0">
    <w:pPr>
      <w:pStyle w:val="Koptekst"/>
    </w:pPr>
  </w:p>
  <w:p w14:paraId="0D8C1D21" w14:textId="77777777" w:rsidR="00237A11" w:rsidRDefault="00237A11" w:rsidP="008747E0">
    <w:pPr>
      <w:pStyle w:val="Koptekst"/>
    </w:pPr>
  </w:p>
  <w:p w14:paraId="53462CF7" w14:textId="77777777" w:rsidR="00237A11" w:rsidRDefault="00237A11" w:rsidP="008747E0">
    <w:pPr>
      <w:pStyle w:val="Koptekst"/>
    </w:pPr>
  </w:p>
  <w:p w14:paraId="4637DF7D" w14:textId="77777777" w:rsidR="00237A11" w:rsidRDefault="00237A11" w:rsidP="008747E0">
    <w:pPr>
      <w:pStyle w:val="Koptekst"/>
    </w:pPr>
  </w:p>
  <w:p w14:paraId="68859D7E" w14:textId="77777777" w:rsidR="00237A11" w:rsidRDefault="00237A11" w:rsidP="008747E0">
    <w:pPr>
      <w:pStyle w:val="Koptekst"/>
    </w:pPr>
  </w:p>
  <w:p w14:paraId="68F7D7DE" w14:textId="77777777" w:rsidR="00237A11" w:rsidRDefault="00237A11" w:rsidP="008747E0">
    <w:pPr>
      <w:pStyle w:val="Koptekst"/>
    </w:pPr>
    <w:r>
      <w:rPr>
        <w:noProof/>
        <w:lang w:val="de-DE" w:eastAsia="de-DE"/>
      </w:rPr>
      <w:drawing>
        <wp:anchor distT="0" distB="0" distL="114300" distR="114300" simplePos="0" relativeHeight="251655168"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237A11" w:rsidRPr="00ED2A8D" w:rsidRDefault="00237A11" w:rsidP="008747E0">
    <w:pPr>
      <w:pStyle w:val="Koptekst"/>
    </w:pPr>
  </w:p>
  <w:p w14:paraId="2359230C" w14:textId="77777777" w:rsidR="00237A11" w:rsidRPr="00ED2A8D" w:rsidRDefault="00237A11"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35980" w14:textId="1F307A78" w:rsidR="00237A11" w:rsidRDefault="00237A11">
    <w:pPr>
      <w:pStyle w:val="Koptekst"/>
    </w:pPr>
    <w:r>
      <w:rPr>
        <w:noProof/>
        <w:lang w:val="de-DE" w:eastAsia="de-D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237A11" w:rsidRDefault="00237A11">
    <w:pPr>
      <w:pStyle w:val="Koptekst"/>
    </w:pPr>
  </w:p>
  <w:p w14:paraId="457BCDF6" w14:textId="77777777" w:rsidR="00237A11" w:rsidRDefault="00237A11">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6DFE1D" w14:textId="14FDB70A" w:rsidR="00237A11" w:rsidRDefault="00237A11">
    <w:pPr>
      <w:pStyle w:val="Koptek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A850CF" w14:textId="6463A976" w:rsidR="00237A11" w:rsidRPr="00ED2A8D" w:rsidRDefault="00237A11" w:rsidP="008747E0">
    <w:pPr>
      <w:pStyle w:val="Koptekst"/>
    </w:pPr>
    <w:r>
      <w:rPr>
        <w:noProof/>
        <w:lang w:val="de-DE" w:eastAsia="de-D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237A11" w:rsidRPr="00ED2A8D" w:rsidRDefault="00237A11" w:rsidP="008747E0">
    <w:pPr>
      <w:pStyle w:val="Koptekst"/>
    </w:pPr>
  </w:p>
  <w:p w14:paraId="4196D5A3" w14:textId="77777777" w:rsidR="00237A11" w:rsidRDefault="00237A11" w:rsidP="008747E0">
    <w:pPr>
      <w:pStyle w:val="Koptekst"/>
    </w:pPr>
  </w:p>
  <w:p w14:paraId="528EA521" w14:textId="77777777" w:rsidR="00237A11" w:rsidRDefault="00237A11" w:rsidP="008747E0">
    <w:pPr>
      <w:pStyle w:val="Koptekst"/>
    </w:pPr>
  </w:p>
  <w:p w14:paraId="4561D7CD" w14:textId="77777777" w:rsidR="00237A11" w:rsidRDefault="00237A11" w:rsidP="008747E0">
    <w:pPr>
      <w:pStyle w:val="Koptekst"/>
    </w:pPr>
  </w:p>
  <w:p w14:paraId="55A0B421" w14:textId="5AAA95B1" w:rsidR="00237A11" w:rsidRPr="00441393" w:rsidRDefault="00237A11" w:rsidP="00441393">
    <w:pPr>
      <w:pStyle w:val="Contents"/>
    </w:pPr>
    <w:r>
      <w:t>DOCUMENT REVISION</w:t>
    </w:r>
  </w:p>
  <w:p w14:paraId="5B698B96" w14:textId="77777777" w:rsidR="00237A11" w:rsidRPr="00ED2A8D" w:rsidRDefault="00237A11" w:rsidP="008747E0">
    <w:pPr>
      <w:pStyle w:val="Koptekst"/>
    </w:pPr>
  </w:p>
  <w:p w14:paraId="7B1CF08D" w14:textId="77777777" w:rsidR="00237A11" w:rsidRPr="00AC33A2" w:rsidRDefault="00237A11"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20D33" w14:textId="361D16BA" w:rsidR="00237A11" w:rsidRDefault="00237A11">
    <w:pPr>
      <w:pStyle w:val="Kopteks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3D0FB" w14:textId="7D7947A2" w:rsidR="00237A11" w:rsidRDefault="00237A11">
    <w:pPr>
      <w:pStyle w:val="Kopteks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B30AF" w14:textId="30BE1594" w:rsidR="00237A11" w:rsidRPr="00ED2A8D" w:rsidRDefault="00237A11" w:rsidP="006F793B">
    <w:pPr>
      <w:pStyle w:val="Koptekst"/>
    </w:pPr>
    <w:r>
      <w:rPr>
        <w:noProof/>
        <w:lang w:val="de-DE" w:eastAsia="de-DE"/>
      </w:rPr>
      <w:drawing>
        <wp:anchor distT="0" distB="0" distL="114300" distR="114300" simplePos="0" relativeHeight="251694080" behindDoc="1" locked="0" layoutInCell="1" allowOverlap="1" wp14:anchorId="0902B73C" wp14:editId="483C286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7777E9F" w14:textId="77777777" w:rsidR="00237A11" w:rsidRPr="00ED2A8D" w:rsidRDefault="00237A11" w:rsidP="006F793B">
    <w:pPr>
      <w:pStyle w:val="Koptekst"/>
    </w:pPr>
  </w:p>
  <w:p w14:paraId="2E415375" w14:textId="77777777" w:rsidR="00237A11" w:rsidRDefault="00237A11" w:rsidP="006F793B">
    <w:pPr>
      <w:pStyle w:val="Koptekst"/>
    </w:pPr>
  </w:p>
  <w:p w14:paraId="1B2B841A" w14:textId="77777777" w:rsidR="00237A11" w:rsidRDefault="00237A11" w:rsidP="006F793B">
    <w:pPr>
      <w:pStyle w:val="Koptekst"/>
    </w:pPr>
  </w:p>
  <w:p w14:paraId="6F778FB1" w14:textId="77777777" w:rsidR="00237A11" w:rsidRDefault="00237A11" w:rsidP="006F793B">
    <w:pPr>
      <w:pStyle w:val="Koptekst"/>
    </w:pPr>
  </w:p>
  <w:p w14:paraId="58D0669F" w14:textId="77777777" w:rsidR="00237A11" w:rsidRPr="00441393" w:rsidRDefault="00237A11" w:rsidP="006F793B">
    <w:pPr>
      <w:pStyle w:val="Contents"/>
    </w:pPr>
    <w:r>
      <w:t>CONTENTS</w:t>
    </w:r>
  </w:p>
  <w:p w14:paraId="4DFDBC33" w14:textId="77777777" w:rsidR="00237A11" w:rsidRPr="00ED2A8D" w:rsidRDefault="00237A11" w:rsidP="006F793B">
    <w:pPr>
      <w:pStyle w:val="Koptekst"/>
    </w:pPr>
  </w:p>
  <w:p w14:paraId="51A6D9EA" w14:textId="77777777" w:rsidR="00237A11" w:rsidRDefault="00237A11" w:rsidP="006F793B">
    <w:pPr>
      <w:pStyle w:val="Koptekst"/>
    </w:pPr>
    <w:r>
      <w:rPr>
        <w:noProof/>
        <w:lang w:val="de-DE" w:eastAsia="de-DE"/>
      </w:rPr>
      <w:drawing>
        <wp:anchor distT="0" distB="0" distL="114300" distR="114300" simplePos="0" relativeHeight="251693056" behindDoc="1" locked="0" layoutInCell="1" allowOverlap="1" wp14:anchorId="46E5D1D4" wp14:editId="79AF7B84">
          <wp:simplePos x="0" y="0"/>
          <wp:positionH relativeFrom="page">
            <wp:posOffset>6827653</wp:posOffset>
          </wp:positionH>
          <wp:positionV relativeFrom="page">
            <wp:posOffset>0</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662C2AD" w14:textId="77777777" w:rsidR="00237A11" w:rsidRDefault="00237A11">
    <w:pPr>
      <w:rPr>
        <w:sz w:val="20"/>
      </w:rPr>
    </w:pPr>
  </w:p>
  <w:p w14:paraId="0A2D6DB5" w14:textId="2B2AD0CA" w:rsidR="00237A11" w:rsidRPr="00667792" w:rsidRDefault="00237A11" w:rsidP="00667792">
    <w:pPr>
      <w:pStyle w:val="Koptekst"/>
    </w:pPr>
    <w:r>
      <w:rPr>
        <w:noProof/>
        <w:lang w:val="de-DE" w:eastAsia="de-DE"/>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C4CB6" w14:textId="5E6901DC" w:rsidR="00237A11" w:rsidRDefault="00237A1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6A8024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64EED6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B28B1A4"/>
    <w:lvl w:ilvl="0">
      <w:start w:val="1"/>
      <w:numFmt w:val="decimal"/>
      <w:lvlText w:val="%1."/>
      <w:lvlJc w:val="left"/>
      <w:pPr>
        <w:tabs>
          <w:tab w:val="num" w:pos="1440"/>
        </w:tabs>
        <w:ind w:left="1440" w:hanging="360"/>
      </w:pPr>
    </w:lvl>
  </w:abstractNum>
  <w:abstractNum w:abstractNumId="3" w15:restartNumberingAfterBreak="0">
    <w:nsid w:val="FFFFFF80"/>
    <w:multiLevelType w:val="singleLevel"/>
    <w:tmpl w:val="805E3290"/>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27F083F2"/>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62D84E0A"/>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54FE0FDC"/>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52BED290"/>
    <w:lvl w:ilvl="0">
      <w:start w:val="1"/>
      <w:numFmt w:val="decimal"/>
      <w:pStyle w:val="Lijstnummering"/>
      <w:lvlText w:val="%1."/>
      <w:lvlJc w:val="left"/>
      <w:pPr>
        <w:tabs>
          <w:tab w:val="num" w:pos="360"/>
        </w:tabs>
        <w:ind w:left="360" w:hanging="360"/>
      </w:pPr>
    </w:lvl>
  </w:abstractNum>
  <w:abstractNum w:abstractNumId="8" w15:restartNumberingAfterBreak="0">
    <w:nsid w:val="00000003"/>
    <w:multiLevelType w:val="singleLevel"/>
    <w:tmpl w:val="00000003"/>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9" w15:restartNumberingAfterBreak="0">
    <w:nsid w:val="00000004"/>
    <w:multiLevelType w:val="singleLevel"/>
    <w:tmpl w:val="00000004"/>
    <w:name w:val="WW8Num3"/>
    <w:lvl w:ilvl="0">
      <w:start w:val="1"/>
      <w:numFmt w:val="bullet"/>
      <w:lvlText w:val=""/>
      <w:lvlJc w:val="left"/>
      <w:pPr>
        <w:tabs>
          <w:tab w:val="num" w:pos="360"/>
        </w:tabs>
        <w:ind w:left="360" w:hanging="360"/>
      </w:pPr>
      <w:rPr>
        <w:rFonts w:ascii="Symbol" w:hAnsi="Symbol"/>
        <w:sz w:val="20"/>
      </w:rPr>
    </w:lvl>
  </w:abstractNum>
  <w:abstractNum w:abstractNumId="10" w15:restartNumberingAfterBreak="0">
    <w:nsid w:val="00000005"/>
    <w:multiLevelType w:val="singleLevel"/>
    <w:tmpl w:val="00000005"/>
    <w:name w:val="WW8Num4"/>
    <w:lvl w:ilvl="0">
      <w:start w:val="1"/>
      <w:numFmt w:val="decimal"/>
      <w:lvlText w:val="%1."/>
      <w:lvlJc w:val="left"/>
      <w:pPr>
        <w:tabs>
          <w:tab w:val="num" w:pos="0"/>
        </w:tabs>
        <w:ind w:left="720" w:hanging="360"/>
      </w:pPr>
      <w:rPr>
        <w:rFonts w:cs="Times New Roman"/>
      </w:rPr>
    </w:lvl>
  </w:abstractNum>
  <w:abstractNum w:abstractNumId="11" w15:restartNumberingAfterBreak="0">
    <w:nsid w:val="00000007"/>
    <w:multiLevelType w:val="singleLevel"/>
    <w:tmpl w:val="00000007"/>
    <w:name w:val="WW8Num7"/>
    <w:lvl w:ilvl="0">
      <w:start w:val="1"/>
      <w:numFmt w:val="decimal"/>
      <w:lvlText w:val="%1."/>
      <w:lvlJc w:val="left"/>
      <w:pPr>
        <w:tabs>
          <w:tab w:val="num" w:pos="0"/>
        </w:tabs>
        <w:ind w:left="720" w:hanging="360"/>
      </w:pPr>
      <w:rPr>
        <w:rFonts w:cs="Times New Roman"/>
      </w:rPr>
    </w:lvl>
  </w:abstractNum>
  <w:abstractNum w:abstractNumId="12" w15:restartNumberingAfterBreak="0">
    <w:nsid w:val="00000008"/>
    <w:multiLevelType w:val="singleLevel"/>
    <w:tmpl w:val="00000008"/>
    <w:name w:val="WW8Num8"/>
    <w:lvl w:ilvl="0">
      <w:start w:val="1"/>
      <w:numFmt w:val="decimal"/>
      <w:lvlText w:val="%1."/>
      <w:lvlJc w:val="left"/>
      <w:pPr>
        <w:tabs>
          <w:tab w:val="num" w:pos="0"/>
        </w:tabs>
        <w:ind w:left="787" w:hanging="360"/>
      </w:pPr>
      <w:rPr>
        <w:rFonts w:cs="Times New Roman"/>
      </w:rPr>
    </w:lvl>
  </w:abstractNum>
  <w:abstractNum w:abstractNumId="13" w15:restartNumberingAfterBreak="0">
    <w:nsid w:val="0000000C"/>
    <w:multiLevelType w:val="multilevel"/>
    <w:tmpl w:val="0000000C"/>
    <w:name w:val="WW8Num13"/>
    <w:lvl w:ilvl="0">
      <w:start w:val="1"/>
      <w:numFmt w:val="decimal"/>
      <w:lvlText w:val="%1"/>
      <w:lvlJc w:val="left"/>
      <w:pPr>
        <w:tabs>
          <w:tab w:val="num" w:pos="567"/>
        </w:tabs>
        <w:ind w:left="567" w:hanging="567"/>
      </w:pPr>
      <w:rPr>
        <w:rFonts w:ascii="Arial" w:hAnsi="Arial"/>
        <w:b/>
        <w:i w:val="0"/>
        <w:sz w:val="24"/>
      </w:rPr>
    </w:lvl>
    <w:lvl w:ilvl="1">
      <w:start w:val="1"/>
      <w:numFmt w:val="decimal"/>
      <w:lvlText w:val="%1.%2"/>
      <w:lvlJc w:val="left"/>
      <w:pPr>
        <w:tabs>
          <w:tab w:val="num" w:pos="851"/>
        </w:tabs>
        <w:ind w:left="851" w:hanging="851"/>
      </w:pPr>
      <w:rPr>
        <w:rFonts w:ascii="Arial" w:hAnsi="Arial"/>
        <w:b/>
        <w:i w:val="0"/>
        <w:sz w:val="22"/>
      </w:rPr>
    </w:lvl>
    <w:lvl w:ilvl="2">
      <w:start w:val="1"/>
      <w:numFmt w:val="decimal"/>
      <w:lvlText w:val="%1.%2.%3"/>
      <w:lvlJc w:val="left"/>
      <w:pPr>
        <w:tabs>
          <w:tab w:val="num" w:pos="992"/>
        </w:tabs>
        <w:ind w:left="992" w:hanging="992"/>
      </w:pPr>
      <w:rPr>
        <w:rFonts w:ascii="Arial" w:hAnsi="Arial"/>
        <w:b w:val="0"/>
        <w:i w:val="0"/>
        <w:sz w:val="22"/>
      </w:rPr>
    </w:lvl>
    <w:lvl w:ilvl="3">
      <w:start w:val="1"/>
      <w:numFmt w:val="decimal"/>
      <w:lvlText w:val="%1.%2.%3.%4"/>
      <w:lvlJc w:val="left"/>
      <w:pPr>
        <w:tabs>
          <w:tab w:val="num" w:pos="1134"/>
        </w:tabs>
        <w:ind w:left="1134" w:hanging="1134"/>
      </w:pPr>
      <w:rPr>
        <w:rFonts w:ascii="Arial" w:hAnsi="Arial"/>
        <w:b w:val="0"/>
        <w:i w:val="0"/>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0000000F"/>
    <w:multiLevelType w:val="singleLevel"/>
    <w:tmpl w:val="0000000F"/>
    <w:name w:val="WW8Num16"/>
    <w:lvl w:ilvl="0">
      <w:start w:val="1"/>
      <w:numFmt w:val="bullet"/>
      <w:lvlText w:val=""/>
      <w:lvlJc w:val="left"/>
      <w:pPr>
        <w:tabs>
          <w:tab w:val="num" w:pos="0"/>
        </w:tabs>
        <w:ind w:left="1440" w:hanging="360"/>
      </w:pPr>
      <w:rPr>
        <w:rFonts w:ascii="Symbol" w:hAnsi="Symbol"/>
      </w:rPr>
    </w:lvl>
  </w:abstractNum>
  <w:abstractNum w:abstractNumId="15" w15:restartNumberingAfterBreak="0">
    <w:nsid w:val="00000010"/>
    <w:multiLevelType w:val="singleLevel"/>
    <w:tmpl w:val="00000010"/>
    <w:name w:val="WW8Num17"/>
    <w:lvl w:ilvl="0">
      <w:start w:val="1"/>
      <w:numFmt w:val="decimal"/>
      <w:lvlText w:val="%1."/>
      <w:lvlJc w:val="left"/>
      <w:pPr>
        <w:tabs>
          <w:tab w:val="num" w:pos="0"/>
        </w:tabs>
        <w:ind w:left="720" w:hanging="360"/>
      </w:pPr>
      <w:rPr>
        <w:rFonts w:cs="Times New Roman"/>
      </w:rPr>
    </w:lvl>
  </w:abstractNum>
  <w:abstractNum w:abstractNumId="16" w15:restartNumberingAfterBreak="0">
    <w:nsid w:val="00000011"/>
    <w:multiLevelType w:val="singleLevel"/>
    <w:tmpl w:val="00000011"/>
    <w:name w:val="WW8Num18"/>
    <w:lvl w:ilvl="0">
      <w:start w:val="1"/>
      <w:numFmt w:val="bullet"/>
      <w:lvlText w:val=""/>
      <w:lvlJc w:val="left"/>
      <w:pPr>
        <w:tabs>
          <w:tab w:val="num" w:pos="720"/>
        </w:tabs>
        <w:ind w:left="720" w:hanging="360"/>
      </w:pPr>
      <w:rPr>
        <w:rFonts w:ascii="Symbol" w:hAnsi="Symbol"/>
      </w:rPr>
    </w:lvl>
  </w:abstractNum>
  <w:abstractNum w:abstractNumId="17" w15:restartNumberingAfterBreak="0">
    <w:nsid w:val="00000013"/>
    <w:multiLevelType w:val="multilevel"/>
    <w:tmpl w:val="00000013"/>
    <w:name w:val="WW8Num20"/>
    <w:lvl w:ilvl="0">
      <w:start w:val="1"/>
      <w:numFmt w:val="decimal"/>
      <w:lvlText w:val="Table %1"/>
      <w:lvlJc w:val="left"/>
      <w:pPr>
        <w:tabs>
          <w:tab w:val="num" w:pos="5724"/>
        </w:tabs>
        <w:ind w:left="5724" w:hanging="1134"/>
      </w:pPr>
    </w:lvl>
    <w:lvl w:ilvl="1">
      <w:start w:val="1"/>
      <w:numFmt w:val="lowerLetter"/>
      <w:lvlText w:val="%2."/>
      <w:lvlJc w:val="left"/>
      <w:pPr>
        <w:tabs>
          <w:tab w:val="num" w:pos="6030"/>
        </w:tabs>
        <w:ind w:left="6030" w:hanging="360"/>
      </w:pPr>
    </w:lvl>
    <w:lvl w:ilvl="2">
      <w:start w:val="1"/>
      <w:numFmt w:val="lowerRoman"/>
      <w:lvlText w:val="%3."/>
      <w:lvlJc w:val="left"/>
      <w:pPr>
        <w:tabs>
          <w:tab w:val="num" w:pos="6750"/>
        </w:tabs>
        <w:ind w:left="6750" w:hanging="180"/>
      </w:pPr>
    </w:lvl>
    <w:lvl w:ilvl="3">
      <w:start w:val="1"/>
      <w:numFmt w:val="decimal"/>
      <w:lvlText w:val="%4."/>
      <w:lvlJc w:val="left"/>
      <w:pPr>
        <w:tabs>
          <w:tab w:val="num" w:pos="7470"/>
        </w:tabs>
        <w:ind w:left="7470" w:hanging="360"/>
      </w:pPr>
    </w:lvl>
    <w:lvl w:ilvl="4">
      <w:start w:val="1"/>
      <w:numFmt w:val="lowerLetter"/>
      <w:lvlText w:val="%5."/>
      <w:lvlJc w:val="left"/>
      <w:pPr>
        <w:tabs>
          <w:tab w:val="num" w:pos="8190"/>
        </w:tabs>
        <w:ind w:left="8190" w:hanging="360"/>
      </w:pPr>
    </w:lvl>
    <w:lvl w:ilvl="5">
      <w:start w:val="1"/>
      <w:numFmt w:val="lowerRoman"/>
      <w:lvlText w:val="%6."/>
      <w:lvlJc w:val="left"/>
      <w:pPr>
        <w:tabs>
          <w:tab w:val="num" w:pos="8910"/>
        </w:tabs>
        <w:ind w:left="8910" w:hanging="180"/>
      </w:pPr>
    </w:lvl>
    <w:lvl w:ilvl="6">
      <w:start w:val="1"/>
      <w:numFmt w:val="decimal"/>
      <w:lvlText w:val="%7."/>
      <w:lvlJc w:val="left"/>
      <w:pPr>
        <w:tabs>
          <w:tab w:val="num" w:pos="9630"/>
        </w:tabs>
        <w:ind w:left="9630" w:hanging="360"/>
      </w:pPr>
    </w:lvl>
    <w:lvl w:ilvl="7">
      <w:start w:val="1"/>
      <w:numFmt w:val="lowerLetter"/>
      <w:lvlText w:val="%8."/>
      <w:lvlJc w:val="left"/>
      <w:pPr>
        <w:tabs>
          <w:tab w:val="num" w:pos="10350"/>
        </w:tabs>
        <w:ind w:left="10350" w:hanging="360"/>
      </w:pPr>
    </w:lvl>
    <w:lvl w:ilvl="8">
      <w:start w:val="1"/>
      <w:numFmt w:val="lowerRoman"/>
      <w:lvlText w:val="%9."/>
      <w:lvlJc w:val="left"/>
      <w:pPr>
        <w:tabs>
          <w:tab w:val="num" w:pos="11070"/>
        </w:tabs>
        <w:ind w:left="11070" w:hanging="180"/>
      </w:pPr>
    </w:lvl>
  </w:abstractNum>
  <w:abstractNum w:abstractNumId="18" w15:restartNumberingAfterBreak="0">
    <w:nsid w:val="00000016"/>
    <w:multiLevelType w:val="singleLevel"/>
    <w:tmpl w:val="00000016"/>
    <w:name w:val="WW8Num23"/>
    <w:lvl w:ilvl="0">
      <w:start w:val="1"/>
      <w:numFmt w:val="decimal"/>
      <w:lvlText w:val="Figure %1"/>
      <w:lvlJc w:val="left"/>
      <w:pPr>
        <w:tabs>
          <w:tab w:val="num" w:pos="1134"/>
        </w:tabs>
        <w:ind w:left="1134" w:hanging="1134"/>
      </w:pPr>
      <w:rPr>
        <w:rFonts w:ascii="Arial" w:hAnsi="Arial"/>
        <w:b w:val="0"/>
        <w:i/>
        <w:sz w:val="22"/>
      </w:rPr>
    </w:lvl>
  </w:abstractNum>
  <w:abstractNum w:abstractNumId="1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0AC546CA"/>
    <w:multiLevelType w:val="hybridMultilevel"/>
    <w:tmpl w:val="9AE60392"/>
    <w:lvl w:ilvl="0" w:tplc="55B6AD86">
      <w:start w:val="10"/>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0BEC10F5"/>
    <w:multiLevelType w:val="multilevel"/>
    <w:tmpl w:val="84C04B66"/>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33478BF"/>
    <w:multiLevelType w:val="hybridMultilevel"/>
    <w:tmpl w:val="410CB9FA"/>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34F700B"/>
    <w:multiLevelType w:val="multilevel"/>
    <w:tmpl w:val="4808AA30"/>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16102258"/>
    <w:multiLevelType w:val="multilevel"/>
    <w:tmpl w:val="ADFE9740"/>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E7E01D9"/>
    <w:multiLevelType w:val="hybridMultilevel"/>
    <w:tmpl w:val="8962F0AC"/>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3BB71D4"/>
    <w:multiLevelType w:val="multilevel"/>
    <w:tmpl w:val="8466D260"/>
    <w:lvl w:ilvl="0">
      <w:start w:val="1"/>
      <w:numFmt w:val="decimal"/>
      <w:pStyle w:val="AnnexHeading1"/>
      <w:lvlText w:val="%1"/>
      <w:lvlJc w:val="left"/>
      <w:pPr>
        <w:ind w:left="567" w:hanging="567"/>
      </w:pPr>
      <w:rPr>
        <w:rFonts w:ascii="Arial Bold" w:hAnsi="Arial Bold" w:hint="default"/>
        <w:b/>
        <w:bCs/>
        <w:i w:val="0"/>
        <w:iCs w:val="0"/>
        <w:caps/>
        <w:sz w:val="24"/>
        <w:szCs w:val="24"/>
      </w:rPr>
    </w:lvl>
    <w:lvl w:ilvl="1">
      <w:start w:val="1"/>
      <w:numFmt w:val="decimal"/>
      <w:lvlText w:val="%1.%2"/>
      <w:lvlJc w:val="left"/>
      <w:pPr>
        <w:tabs>
          <w:tab w:val="num" w:pos="340"/>
        </w:tabs>
        <w:ind w:left="851" w:hanging="851"/>
      </w:pPr>
      <w:rPr>
        <w:rFonts w:ascii="Arial Bold" w:hAnsi="Arial Bold" w:hint="default"/>
        <w:b/>
        <w:bCs/>
        <w:i w:val="0"/>
        <w:iCs w:val="0"/>
        <w:sz w:val="22"/>
        <w:szCs w:val="22"/>
      </w:rPr>
    </w:lvl>
    <w:lvl w:ilvl="2">
      <w:start w:val="1"/>
      <w:numFmt w:val="decimal"/>
      <w:pStyle w:val="AnnexHeading3"/>
      <w:lvlText w:val="%1.%2.%3"/>
      <w:lvlJc w:val="left"/>
      <w:pPr>
        <w:tabs>
          <w:tab w:val="num" w:pos="0"/>
        </w:tabs>
        <w:ind w:left="992" w:hanging="992"/>
      </w:pPr>
      <w:rPr>
        <w:rFonts w:ascii="Arial" w:hAnsi="Arial" w:hint="default"/>
        <w:b w:val="0"/>
        <w:bCs w:val="0"/>
        <w:i w:val="0"/>
        <w:iCs w:val="0"/>
        <w:sz w:val="22"/>
        <w:szCs w:val="22"/>
      </w:rPr>
    </w:lvl>
    <w:lvl w:ilvl="3">
      <w:start w:val="1"/>
      <w:numFmt w:val="decimal"/>
      <w:pStyle w:val="AnnexHeading4"/>
      <w:lvlText w:val="%1.%2.%3.%4"/>
      <w:lvlJc w:val="left"/>
      <w:pPr>
        <w:ind w:left="1134" w:hanging="1134"/>
      </w:pPr>
      <w:rPr>
        <w:rFonts w:ascii="Arial" w:hAnsi="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862639A"/>
    <w:multiLevelType w:val="multilevel"/>
    <w:tmpl w:val="CAFCA062"/>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76301AE"/>
    <w:multiLevelType w:val="multilevel"/>
    <w:tmpl w:val="31E4407A"/>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E6B4F5D"/>
    <w:multiLevelType w:val="multilevel"/>
    <w:tmpl w:val="51547C06"/>
    <w:lvl w:ilvl="0">
      <w:start w:val="1"/>
      <w:numFmt w:val="decimal"/>
      <w:pStyle w:val="Equationcap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8D554E7"/>
    <w:multiLevelType w:val="hybridMultilevel"/>
    <w:tmpl w:val="0B60D464"/>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BC63137"/>
    <w:multiLevelType w:val="hybridMultilevel"/>
    <w:tmpl w:val="D0282AAA"/>
    <w:lvl w:ilvl="0" w:tplc="0B9E01E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E8B6928"/>
    <w:multiLevelType w:val="hybridMultilevel"/>
    <w:tmpl w:val="F15E3558"/>
    <w:lvl w:ilvl="0" w:tplc="D414BB40">
      <w:start w:val="1"/>
      <w:numFmt w:val="decimal"/>
      <w:lvlText w:val="%1."/>
      <w:lvlJc w:val="left"/>
      <w:pPr>
        <w:tabs>
          <w:tab w:val="num" w:pos="720"/>
        </w:tabs>
        <w:ind w:left="720" w:hanging="360"/>
      </w:pPr>
    </w:lvl>
    <w:lvl w:ilvl="1" w:tplc="1ADE0E78" w:tentative="1">
      <w:start w:val="1"/>
      <w:numFmt w:val="decimal"/>
      <w:lvlText w:val="%2."/>
      <w:lvlJc w:val="left"/>
      <w:pPr>
        <w:tabs>
          <w:tab w:val="num" w:pos="1440"/>
        </w:tabs>
        <w:ind w:left="1440" w:hanging="360"/>
      </w:pPr>
    </w:lvl>
    <w:lvl w:ilvl="2" w:tplc="6F0C8BAE" w:tentative="1">
      <w:start w:val="1"/>
      <w:numFmt w:val="decimal"/>
      <w:lvlText w:val="%3."/>
      <w:lvlJc w:val="left"/>
      <w:pPr>
        <w:tabs>
          <w:tab w:val="num" w:pos="2160"/>
        </w:tabs>
        <w:ind w:left="2160" w:hanging="360"/>
      </w:pPr>
    </w:lvl>
    <w:lvl w:ilvl="3" w:tplc="193A234E" w:tentative="1">
      <w:start w:val="1"/>
      <w:numFmt w:val="decimal"/>
      <w:lvlText w:val="%4."/>
      <w:lvlJc w:val="left"/>
      <w:pPr>
        <w:tabs>
          <w:tab w:val="num" w:pos="2880"/>
        </w:tabs>
        <w:ind w:left="2880" w:hanging="360"/>
      </w:pPr>
    </w:lvl>
    <w:lvl w:ilvl="4" w:tplc="DE90E46C" w:tentative="1">
      <w:start w:val="1"/>
      <w:numFmt w:val="decimal"/>
      <w:lvlText w:val="%5."/>
      <w:lvlJc w:val="left"/>
      <w:pPr>
        <w:tabs>
          <w:tab w:val="num" w:pos="3600"/>
        </w:tabs>
        <w:ind w:left="3600" w:hanging="360"/>
      </w:pPr>
    </w:lvl>
    <w:lvl w:ilvl="5" w:tplc="8E3298E4" w:tentative="1">
      <w:start w:val="1"/>
      <w:numFmt w:val="decimal"/>
      <w:lvlText w:val="%6."/>
      <w:lvlJc w:val="left"/>
      <w:pPr>
        <w:tabs>
          <w:tab w:val="num" w:pos="4320"/>
        </w:tabs>
        <w:ind w:left="4320" w:hanging="360"/>
      </w:pPr>
    </w:lvl>
    <w:lvl w:ilvl="6" w:tplc="1264DFFE" w:tentative="1">
      <w:start w:val="1"/>
      <w:numFmt w:val="decimal"/>
      <w:lvlText w:val="%7."/>
      <w:lvlJc w:val="left"/>
      <w:pPr>
        <w:tabs>
          <w:tab w:val="num" w:pos="5040"/>
        </w:tabs>
        <w:ind w:left="5040" w:hanging="360"/>
      </w:pPr>
    </w:lvl>
    <w:lvl w:ilvl="7" w:tplc="B3E61376" w:tentative="1">
      <w:start w:val="1"/>
      <w:numFmt w:val="decimal"/>
      <w:lvlText w:val="%8."/>
      <w:lvlJc w:val="left"/>
      <w:pPr>
        <w:tabs>
          <w:tab w:val="num" w:pos="5760"/>
        </w:tabs>
        <w:ind w:left="5760" w:hanging="360"/>
      </w:pPr>
    </w:lvl>
    <w:lvl w:ilvl="8" w:tplc="11B489D2" w:tentative="1">
      <w:start w:val="1"/>
      <w:numFmt w:val="decimal"/>
      <w:lvlText w:val="%9."/>
      <w:lvlJc w:val="left"/>
      <w:pPr>
        <w:tabs>
          <w:tab w:val="num" w:pos="6480"/>
        </w:tabs>
        <w:ind w:left="6480" w:hanging="360"/>
      </w:pPr>
    </w:lvl>
  </w:abstractNum>
  <w:abstractNum w:abstractNumId="45" w15:restartNumberingAfterBreak="0">
    <w:nsid w:val="4F507013"/>
    <w:multiLevelType w:val="hybridMultilevel"/>
    <w:tmpl w:val="E6644790"/>
    <w:lvl w:ilvl="0" w:tplc="FE0CD3EE">
      <w:start w:val="5"/>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4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7AB4D84"/>
    <w:multiLevelType w:val="multilevel"/>
    <w:tmpl w:val="09904584"/>
    <w:lvl w:ilvl="0">
      <w:start w:val="1"/>
      <w:numFmt w:val="decimal"/>
      <w:pStyle w:val="Kop1"/>
      <w:lvlText w:val="%1."/>
      <w:lvlJc w:val="left"/>
      <w:pPr>
        <w:tabs>
          <w:tab w:val="num" w:pos="0"/>
        </w:tabs>
        <w:ind w:left="709" w:hanging="709"/>
      </w:pPr>
      <w:rPr>
        <w:rFonts w:asciiTheme="minorHAnsi" w:hAnsiTheme="minorHAnsi" w:hint="default"/>
        <w:b/>
        <w:i w:val="0"/>
        <w:color w:val="407EC9"/>
        <w:sz w:val="28"/>
      </w:rPr>
    </w:lvl>
    <w:lvl w:ilvl="1">
      <w:start w:val="1"/>
      <w:numFmt w:val="decimal"/>
      <w:pStyle w:val="Kop2"/>
      <w:lvlText w:val="%1.%2."/>
      <w:lvlJc w:val="left"/>
      <w:pPr>
        <w:tabs>
          <w:tab w:val="num" w:pos="0"/>
        </w:tabs>
        <w:ind w:left="851" w:hanging="851"/>
      </w:pPr>
      <w:rPr>
        <w:rFonts w:asciiTheme="minorHAnsi" w:hAnsiTheme="minorHAnsi" w:hint="default"/>
        <w:b/>
        <w:i w:val="0"/>
        <w:color w:val="407EC9"/>
        <w:sz w:val="24"/>
      </w:rPr>
    </w:lvl>
    <w:lvl w:ilvl="2">
      <w:start w:val="1"/>
      <w:numFmt w:val="decimal"/>
      <w:pStyle w:val="Kop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76D64DA6"/>
    <w:multiLevelType w:val="hybridMultilevel"/>
    <w:tmpl w:val="74347410"/>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7B65365"/>
    <w:multiLevelType w:val="multilevel"/>
    <w:tmpl w:val="2D7436B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78BA4B1E"/>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5" w15:restartNumberingAfterBreak="0">
    <w:nsid w:val="7BB11B89"/>
    <w:multiLevelType w:val="hybridMultilevel"/>
    <w:tmpl w:val="BDE8088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52871741">
    <w:abstractNumId w:val="30"/>
  </w:num>
  <w:num w:numId="2" w16cid:durableId="1797405689">
    <w:abstractNumId w:val="43"/>
  </w:num>
  <w:num w:numId="3" w16cid:durableId="495610267">
    <w:abstractNumId w:val="54"/>
  </w:num>
  <w:num w:numId="4" w16cid:durableId="168982927">
    <w:abstractNumId w:val="47"/>
  </w:num>
  <w:num w:numId="5" w16cid:durableId="1605654316">
    <w:abstractNumId w:val="9"/>
  </w:num>
  <w:num w:numId="6" w16cid:durableId="7525299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3896360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5219959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4715753">
    <w:abstractNumId w:val="32"/>
  </w:num>
  <w:num w:numId="10" w16cid:durableId="976758186">
    <w:abstractNumId w:val="21"/>
  </w:num>
  <w:num w:numId="11" w16cid:durableId="1121998874">
    <w:abstractNumId w:val="25"/>
  </w:num>
  <w:num w:numId="12" w16cid:durableId="1710955914">
    <w:abstractNumId w:val="36"/>
  </w:num>
  <w:num w:numId="13" w16cid:durableId="1571189156">
    <w:abstractNumId w:val="41"/>
  </w:num>
  <w:num w:numId="14" w16cid:durableId="404183039">
    <w:abstractNumId w:val="38"/>
  </w:num>
  <w:num w:numId="15" w16cid:durableId="237793589">
    <w:abstractNumId w:val="20"/>
  </w:num>
  <w:num w:numId="16" w16cid:durableId="1984389138">
    <w:abstractNumId w:val="39"/>
  </w:num>
  <w:num w:numId="17" w16cid:durableId="1241912020">
    <w:abstractNumId w:val="28"/>
  </w:num>
  <w:num w:numId="18" w16cid:durableId="1681465758">
    <w:abstractNumId w:val="48"/>
  </w:num>
  <w:num w:numId="19" w16cid:durableId="4600297">
    <w:abstractNumId w:val="27"/>
  </w:num>
  <w:num w:numId="20" w16cid:durableId="244607909">
    <w:abstractNumId w:val="53"/>
  </w:num>
  <w:num w:numId="21" w16cid:durableId="878007529">
    <w:abstractNumId w:val="19"/>
  </w:num>
  <w:num w:numId="22" w16cid:durableId="963120791">
    <w:abstractNumId w:val="37"/>
  </w:num>
  <w:num w:numId="23" w16cid:durableId="1930969686">
    <w:abstractNumId w:val="34"/>
  </w:num>
  <w:num w:numId="24" w16cid:durableId="219489215">
    <w:abstractNumId w:val="46"/>
  </w:num>
  <w:num w:numId="25" w16cid:durableId="1133209274">
    <w:abstractNumId w:val="49"/>
  </w:num>
  <w:num w:numId="26" w16cid:durableId="2143227481">
    <w:abstractNumId w:val="23"/>
  </w:num>
  <w:num w:numId="27" w16cid:durableId="1587106583">
    <w:abstractNumId w:val="29"/>
  </w:num>
  <w:num w:numId="28" w16cid:durableId="1159272568">
    <w:abstractNumId w:val="22"/>
  </w:num>
  <w:num w:numId="29" w16cid:durableId="650447664">
    <w:abstractNumId w:val="33"/>
  </w:num>
  <w:num w:numId="30" w16cid:durableId="2026707439">
    <w:abstractNumId w:val="42"/>
  </w:num>
  <w:num w:numId="31" w16cid:durableId="1550335539">
    <w:abstractNumId w:val="55"/>
  </w:num>
  <w:num w:numId="32" w16cid:durableId="1561553256">
    <w:abstractNumId w:val="51"/>
  </w:num>
  <w:num w:numId="33" w16cid:durableId="360329042">
    <w:abstractNumId w:val="40"/>
  </w:num>
  <w:num w:numId="34" w16cid:durableId="1942492317">
    <w:abstractNumId w:val="31"/>
  </w:num>
  <w:num w:numId="35" w16cid:durableId="439838289">
    <w:abstractNumId w:val="50"/>
  </w:num>
  <w:num w:numId="36" w16cid:durableId="671907399">
    <w:abstractNumId w:val="24"/>
  </w:num>
  <w:num w:numId="37" w16cid:durableId="994140618">
    <w:abstractNumId w:val="52"/>
  </w:num>
  <w:num w:numId="38" w16cid:durableId="1045525381">
    <w:abstractNumId w:val="7"/>
  </w:num>
  <w:num w:numId="39" w16cid:durableId="1787431319">
    <w:abstractNumId w:val="30"/>
  </w:num>
  <w:num w:numId="40" w16cid:durableId="2080051943">
    <w:abstractNumId w:val="26"/>
  </w:num>
  <w:num w:numId="41" w16cid:durableId="505829447">
    <w:abstractNumId w:val="35"/>
  </w:num>
  <w:num w:numId="42" w16cid:durableId="1003360139">
    <w:abstractNumId w:val="0"/>
  </w:num>
  <w:num w:numId="43" w16cid:durableId="1206676486">
    <w:abstractNumId w:val="1"/>
  </w:num>
  <w:num w:numId="44" w16cid:durableId="909773155">
    <w:abstractNumId w:val="2"/>
  </w:num>
  <w:num w:numId="45" w16cid:durableId="548954493">
    <w:abstractNumId w:val="3"/>
  </w:num>
  <w:num w:numId="46" w16cid:durableId="1966811238">
    <w:abstractNumId w:val="4"/>
  </w:num>
  <w:num w:numId="47" w16cid:durableId="1243375998">
    <w:abstractNumId w:val="5"/>
  </w:num>
  <w:num w:numId="48" w16cid:durableId="2131048928">
    <w:abstractNumId w:val="6"/>
  </w:num>
  <w:num w:numId="49" w16cid:durableId="1768118067">
    <w:abstractNumId w:val="45"/>
  </w:num>
  <w:num w:numId="50" w16cid:durableId="994840074">
    <w:abstractNumId w:val="44"/>
  </w:num>
  <w:num w:numId="51" w16cid:durableId="269777318">
    <w:abstractNumId w:val="42"/>
  </w:num>
  <w:num w:numId="52" w16cid:durableId="748694395">
    <w:abstractNumId w:val="42"/>
  </w:num>
  <w:num w:numId="53" w16cid:durableId="724061627">
    <w:abstractNumId w:val="42"/>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ooijmans, Peter (RWS CIV)">
    <w15:presenceInfo w15:providerId="AD" w15:userId="S::peter.hooijmans@rws.nl::d3c8f799-0cfc-44c0-8237-6e42dbb294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GB" w:vendorID="2" w:dllVersion="6"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80B"/>
    <w:rsid w:val="0001616D"/>
    <w:rsid w:val="00016839"/>
    <w:rsid w:val="000174F9"/>
    <w:rsid w:val="000249C2"/>
    <w:rsid w:val="000258F6"/>
    <w:rsid w:val="00037651"/>
    <w:rsid w:val="000379A7"/>
    <w:rsid w:val="00040EB8"/>
    <w:rsid w:val="00054D01"/>
    <w:rsid w:val="00057B6D"/>
    <w:rsid w:val="00061A7B"/>
    <w:rsid w:val="00085958"/>
    <w:rsid w:val="00085DE5"/>
    <w:rsid w:val="0008654C"/>
    <w:rsid w:val="000904ED"/>
    <w:rsid w:val="00091545"/>
    <w:rsid w:val="000A0980"/>
    <w:rsid w:val="000A27A8"/>
    <w:rsid w:val="000A36B4"/>
    <w:rsid w:val="000B2356"/>
    <w:rsid w:val="000B6EF8"/>
    <w:rsid w:val="000C0450"/>
    <w:rsid w:val="000C3B82"/>
    <w:rsid w:val="000C711B"/>
    <w:rsid w:val="000D1B2F"/>
    <w:rsid w:val="000D2431"/>
    <w:rsid w:val="000D6691"/>
    <w:rsid w:val="000E31DD"/>
    <w:rsid w:val="000E3954"/>
    <w:rsid w:val="000E3E52"/>
    <w:rsid w:val="000E434E"/>
    <w:rsid w:val="000F0F9F"/>
    <w:rsid w:val="000F3F43"/>
    <w:rsid w:val="000F58ED"/>
    <w:rsid w:val="00102C0E"/>
    <w:rsid w:val="00112DC7"/>
    <w:rsid w:val="00113D5B"/>
    <w:rsid w:val="00113F8F"/>
    <w:rsid w:val="00115FC6"/>
    <w:rsid w:val="001349DB"/>
    <w:rsid w:val="00135AEB"/>
    <w:rsid w:val="00136E58"/>
    <w:rsid w:val="001547F9"/>
    <w:rsid w:val="00161325"/>
    <w:rsid w:val="001613DB"/>
    <w:rsid w:val="001801DF"/>
    <w:rsid w:val="001831FF"/>
    <w:rsid w:val="001839BE"/>
    <w:rsid w:val="00184427"/>
    <w:rsid w:val="00184DBF"/>
    <w:rsid w:val="001875B1"/>
    <w:rsid w:val="00194F93"/>
    <w:rsid w:val="001960FE"/>
    <w:rsid w:val="001B2A35"/>
    <w:rsid w:val="001B339A"/>
    <w:rsid w:val="001B4B39"/>
    <w:rsid w:val="001B5BB9"/>
    <w:rsid w:val="001B6EC6"/>
    <w:rsid w:val="001C72B5"/>
    <w:rsid w:val="001C770A"/>
    <w:rsid w:val="001D2E7A"/>
    <w:rsid w:val="001D3992"/>
    <w:rsid w:val="001D4A3E"/>
    <w:rsid w:val="001E416D"/>
    <w:rsid w:val="001F4EF8"/>
    <w:rsid w:val="001F5AB1"/>
    <w:rsid w:val="00201337"/>
    <w:rsid w:val="002022EA"/>
    <w:rsid w:val="002044E9"/>
    <w:rsid w:val="00205B17"/>
    <w:rsid w:val="00205D9B"/>
    <w:rsid w:val="002204DA"/>
    <w:rsid w:val="0022371A"/>
    <w:rsid w:val="00237785"/>
    <w:rsid w:val="00237A11"/>
    <w:rsid w:val="00251FB9"/>
    <w:rsid w:val="002520AD"/>
    <w:rsid w:val="002535FC"/>
    <w:rsid w:val="0025660A"/>
    <w:rsid w:val="00257DF8"/>
    <w:rsid w:val="00257E4A"/>
    <w:rsid w:val="0026038D"/>
    <w:rsid w:val="0027175D"/>
    <w:rsid w:val="0027381B"/>
    <w:rsid w:val="002778F8"/>
    <w:rsid w:val="00283810"/>
    <w:rsid w:val="0029793F"/>
    <w:rsid w:val="002A617C"/>
    <w:rsid w:val="002A71CF"/>
    <w:rsid w:val="002B3E9D"/>
    <w:rsid w:val="002C3A44"/>
    <w:rsid w:val="002C77F4"/>
    <w:rsid w:val="002D0869"/>
    <w:rsid w:val="002D78FE"/>
    <w:rsid w:val="002E4993"/>
    <w:rsid w:val="002E5BAC"/>
    <w:rsid w:val="002E6A3D"/>
    <w:rsid w:val="002E7635"/>
    <w:rsid w:val="002F265A"/>
    <w:rsid w:val="002F31BB"/>
    <w:rsid w:val="002F3702"/>
    <w:rsid w:val="0030413F"/>
    <w:rsid w:val="003050AA"/>
    <w:rsid w:val="00305EFE"/>
    <w:rsid w:val="00307E65"/>
    <w:rsid w:val="00313545"/>
    <w:rsid w:val="00313B4B"/>
    <w:rsid w:val="00313D85"/>
    <w:rsid w:val="00315CE3"/>
    <w:rsid w:val="0031629B"/>
    <w:rsid w:val="0032243A"/>
    <w:rsid w:val="003251FE"/>
    <w:rsid w:val="003274DB"/>
    <w:rsid w:val="00327FBF"/>
    <w:rsid w:val="00332A7B"/>
    <w:rsid w:val="003343E0"/>
    <w:rsid w:val="00345013"/>
    <w:rsid w:val="00345E37"/>
    <w:rsid w:val="00347470"/>
    <w:rsid w:val="00347F3E"/>
    <w:rsid w:val="003507B2"/>
    <w:rsid w:val="0035162D"/>
    <w:rsid w:val="003529A8"/>
    <w:rsid w:val="00354679"/>
    <w:rsid w:val="003621C3"/>
    <w:rsid w:val="0036382D"/>
    <w:rsid w:val="00376044"/>
    <w:rsid w:val="00380350"/>
    <w:rsid w:val="00380B4E"/>
    <w:rsid w:val="003816E4"/>
    <w:rsid w:val="00385F0B"/>
    <w:rsid w:val="0039131E"/>
    <w:rsid w:val="00395869"/>
    <w:rsid w:val="003A04A6"/>
    <w:rsid w:val="003A14DB"/>
    <w:rsid w:val="003A2537"/>
    <w:rsid w:val="003A5BBE"/>
    <w:rsid w:val="003A7759"/>
    <w:rsid w:val="003A7F6E"/>
    <w:rsid w:val="003B03EA"/>
    <w:rsid w:val="003B151E"/>
    <w:rsid w:val="003B5BA2"/>
    <w:rsid w:val="003B68E2"/>
    <w:rsid w:val="003C304E"/>
    <w:rsid w:val="003C4989"/>
    <w:rsid w:val="003C5046"/>
    <w:rsid w:val="003C7C34"/>
    <w:rsid w:val="003D0D38"/>
    <w:rsid w:val="003D0F37"/>
    <w:rsid w:val="003D212A"/>
    <w:rsid w:val="003D2567"/>
    <w:rsid w:val="003D5150"/>
    <w:rsid w:val="003E28A8"/>
    <w:rsid w:val="003F1C3A"/>
    <w:rsid w:val="00404F05"/>
    <w:rsid w:val="00410FD0"/>
    <w:rsid w:val="004134F2"/>
    <w:rsid w:val="00432C05"/>
    <w:rsid w:val="00441393"/>
    <w:rsid w:val="00443A42"/>
    <w:rsid w:val="00447CF0"/>
    <w:rsid w:val="00450A99"/>
    <w:rsid w:val="00456F10"/>
    <w:rsid w:val="00457F11"/>
    <w:rsid w:val="0046024A"/>
    <w:rsid w:val="00464905"/>
    <w:rsid w:val="00474746"/>
    <w:rsid w:val="00477D62"/>
    <w:rsid w:val="00486A28"/>
    <w:rsid w:val="00490B99"/>
    <w:rsid w:val="00492A8D"/>
    <w:rsid w:val="004944C8"/>
    <w:rsid w:val="004A0EBF"/>
    <w:rsid w:val="004A4EC4"/>
    <w:rsid w:val="004A51FD"/>
    <w:rsid w:val="004B030D"/>
    <w:rsid w:val="004B7A06"/>
    <w:rsid w:val="004E0BBB"/>
    <w:rsid w:val="004E1D57"/>
    <w:rsid w:val="004E2F16"/>
    <w:rsid w:val="004E7D36"/>
    <w:rsid w:val="004F23D8"/>
    <w:rsid w:val="004F45AC"/>
    <w:rsid w:val="004F6196"/>
    <w:rsid w:val="00503044"/>
    <w:rsid w:val="00523666"/>
    <w:rsid w:val="00525922"/>
    <w:rsid w:val="00526234"/>
    <w:rsid w:val="00533187"/>
    <w:rsid w:val="00533CA5"/>
    <w:rsid w:val="0053692E"/>
    <w:rsid w:val="005378A6"/>
    <w:rsid w:val="005462E6"/>
    <w:rsid w:val="00557434"/>
    <w:rsid w:val="00570A74"/>
    <w:rsid w:val="005805D2"/>
    <w:rsid w:val="00583255"/>
    <w:rsid w:val="005946A0"/>
    <w:rsid w:val="00595415"/>
    <w:rsid w:val="00597652"/>
    <w:rsid w:val="005A0703"/>
    <w:rsid w:val="005A080B"/>
    <w:rsid w:val="005A772E"/>
    <w:rsid w:val="005B0FEA"/>
    <w:rsid w:val="005B12A5"/>
    <w:rsid w:val="005B688C"/>
    <w:rsid w:val="005C161A"/>
    <w:rsid w:val="005C1BCB"/>
    <w:rsid w:val="005C2312"/>
    <w:rsid w:val="005C4735"/>
    <w:rsid w:val="005C5C63"/>
    <w:rsid w:val="005D03E9"/>
    <w:rsid w:val="005D304B"/>
    <w:rsid w:val="005D6E5D"/>
    <w:rsid w:val="005E3989"/>
    <w:rsid w:val="005E4659"/>
    <w:rsid w:val="005E657A"/>
    <w:rsid w:val="005F1386"/>
    <w:rsid w:val="005F17C2"/>
    <w:rsid w:val="005F1FA0"/>
    <w:rsid w:val="00606B7F"/>
    <w:rsid w:val="006127AC"/>
    <w:rsid w:val="0061725E"/>
    <w:rsid w:val="00632A8D"/>
    <w:rsid w:val="00634A78"/>
    <w:rsid w:val="00642025"/>
    <w:rsid w:val="00643AFD"/>
    <w:rsid w:val="00646E87"/>
    <w:rsid w:val="0065107F"/>
    <w:rsid w:val="006615D4"/>
    <w:rsid w:val="00661946"/>
    <w:rsid w:val="00666061"/>
    <w:rsid w:val="00667424"/>
    <w:rsid w:val="00667792"/>
    <w:rsid w:val="00671677"/>
    <w:rsid w:val="006750F2"/>
    <w:rsid w:val="006752D6"/>
    <w:rsid w:val="00675D0A"/>
    <w:rsid w:val="00675E02"/>
    <w:rsid w:val="00676985"/>
    <w:rsid w:val="00681346"/>
    <w:rsid w:val="0068553C"/>
    <w:rsid w:val="00685F34"/>
    <w:rsid w:val="00695656"/>
    <w:rsid w:val="006975A8"/>
    <w:rsid w:val="006A1012"/>
    <w:rsid w:val="006A6676"/>
    <w:rsid w:val="006C1376"/>
    <w:rsid w:val="006C48F9"/>
    <w:rsid w:val="006D7580"/>
    <w:rsid w:val="006E0E7D"/>
    <w:rsid w:val="006E22E0"/>
    <w:rsid w:val="006F1C14"/>
    <w:rsid w:val="006F793B"/>
    <w:rsid w:val="00703A6A"/>
    <w:rsid w:val="00703F9D"/>
    <w:rsid w:val="007136A4"/>
    <w:rsid w:val="007145DD"/>
    <w:rsid w:val="00717ECA"/>
    <w:rsid w:val="00722236"/>
    <w:rsid w:val="0072737A"/>
    <w:rsid w:val="00727D8B"/>
    <w:rsid w:val="00731DEE"/>
    <w:rsid w:val="00732C99"/>
    <w:rsid w:val="00734BC6"/>
    <w:rsid w:val="00734C13"/>
    <w:rsid w:val="00735E6C"/>
    <w:rsid w:val="007541D3"/>
    <w:rsid w:val="007577D7"/>
    <w:rsid w:val="00762F04"/>
    <w:rsid w:val="00763271"/>
    <w:rsid w:val="007715E8"/>
    <w:rsid w:val="00776004"/>
    <w:rsid w:val="0078486B"/>
    <w:rsid w:val="00785A39"/>
    <w:rsid w:val="00786644"/>
    <w:rsid w:val="00787420"/>
    <w:rsid w:val="00787D8A"/>
    <w:rsid w:val="00790277"/>
    <w:rsid w:val="00791EBC"/>
    <w:rsid w:val="00793577"/>
    <w:rsid w:val="007A446A"/>
    <w:rsid w:val="007A53A6"/>
    <w:rsid w:val="007A5DDB"/>
    <w:rsid w:val="007A6159"/>
    <w:rsid w:val="007B25B3"/>
    <w:rsid w:val="007B27E9"/>
    <w:rsid w:val="007B2C5B"/>
    <w:rsid w:val="007B2D11"/>
    <w:rsid w:val="007B4D09"/>
    <w:rsid w:val="007B6A93"/>
    <w:rsid w:val="007B7BEC"/>
    <w:rsid w:val="007D2107"/>
    <w:rsid w:val="007D5895"/>
    <w:rsid w:val="007D77AB"/>
    <w:rsid w:val="007E0D5B"/>
    <w:rsid w:val="007E28D0"/>
    <w:rsid w:val="007E30DF"/>
    <w:rsid w:val="007E738A"/>
    <w:rsid w:val="007F7544"/>
    <w:rsid w:val="00800995"/>
    <w:rsid w:val="0081231A"/>
    <w:rsid w:val="008172F8"/>
    <w:rsid w:val="008326B2"/>
    <w:rsid w:val="00833A27"/>
    <w:rsid w:val="00841063"/>
    <w:rsid w:val="008466E3"/>
    <w:rsid w:val="00846831"/>
    <w:rsid w:val="008535EB"/>
    <w:rsid w:val="00865532"/>
    <w:rsid w:val="00865902"/>
    <w:rsid w:val="00867686"/>
    <w:rsid w:val="00870554"/>
    <w:rsid w:val="008737D3"/>
    <w:rsid w:val="008747E0"/>
    <w:rsid w:val="00876841"/>
    <w:rsid w:val="00882B3C"/>
    <w:rsid w:val="0088783D"/>
    <w:rsid w:val="008972C3"/>
    <w:rsid w:val="008A2C03"/>
    <w:rsid w:val="008A582F"/>
    <w:rsid w:val="008B5287"/>
    <w:rsid w:val="008B74ED"/>
    <w:rsid w:val="008C1A2C"/>
    <w:rsid w:val="008C2F08"/>
    <w:rsid w:val="008C33B5"/>
    <w:rsid w:val="008C6969"/>
    <w:rsid w:val="008D2AE6"/>
    <w:rsid w:val="008E1F69"/>
    <w:rsid w:val="008E72AA"/>
    <w:rsid w:val="008F38BB"/>
    <w:rsid w:val="008F39F9"/>
    <w:rsid w:val="008F57D8"/>
    <w:rsid w:val="00902834"/>
    <w:rsid w:val="00914E26"/>
    <w:rsid w:val="0091590F"/>
    <w:rsid w:val="00923B4D"/>
    <w:rsid w:val="0092540C"/>
    <w:rsid w:val="00925E0F"/>
    <w:rsid w:val="00931A57"/>
    <w:rsid w:val="0093492E"/>
    <w:rsid w:val="009414E6"/>
    <w:rsid w:val="00944ABB"/>
    <w:rsid w:val="0095450F"/>
    <w:rsid w:val="00956901"/>
    <w:rsid w:val="00962EC1"/>
    <w:rsid w:val="009656F6"/>
    <w:rsid w:val="00971591"/>
    <w:rsid w:val="00974564"/>
    <w:rsid w:val="00974E99"/>
    <w:rsid w:val="009764FA"/>
    <w:rsid w:val="00980192"/>
    <w:rsid w:val="00982A22"/>
    <w:rsid w:val="009859CA"/>
    <w:rsid w:val="00994D97"/>
    <w:rsid w:val="009A07B7"/>
    <w:rsid w:val="009A12C8"/>
    <w:rsid w:val="009B1545"/>
    <w:rsid w:val="009B5023"/>
    <w:rsid w:val="009B58CA"/>
    <w:rsid w:val="009B785E"/>
    <w:rsid w:val="009C26F8"/>
    <w:rsid w:val="009C609E"/>
    <w:rsid w:val="009C671E"/>
    <w:rsid w:val="009D1EC7"/>
    <w:rsid w:val="009D26AB"/>
    <w:rsid w:val="009E16EC"/>
    <w:rsid w:val="009E303D"/>
    <w:rsid w:val="009E433C"/>
    <w:rsid w:val="009E4A4D"/>
    <w:rsid w:val="009E6578"/>
    <w:rsid w:val="009F081F"/>
    <w:rsid w:val="00A056D1"/>
    <w:rsid w:val="00A06A3D"/>
    <w:rsid w:val="00A13E56"/>
    <w:rsid w:val="00A21174"/>
    <w:rsid w:val="00A227BF"/>
    <w:rsid w:val="00A24838"/>
    <w:rsid w:val="00A2743E"/>
    <w:rsid w:val="00A30C33"/>
    <w:rsid w:val="00A31634"/>
    <w:rsid w:val="00A37AF6"/>
    <w:rsid w:val="00A4308C"/>
    <w:rsid w:val="00A447F7"/>
    <w:rsid w:val="00A44836"/>
    <w:rsid w:val="00A524B5"/>
    <w:rsid w:val="00A549B3"/>
    <w:rsid w:val="00A56184"/>
    <w:rsid w:val="00A60D67"/>
    <w:rsid w:val="00A66343"/>
    <w:rsid w:val="00A72ED7"/>
    <w:rsid w:val="00A8083F"/>
    <w:rsid w:val="00A90D86"/>
    <w:rsid w:val="00A91DBA"/>
    <w:rsid w:val="00A97900"/>
    <w:rsid w:val="00AA1D7A"/>
    <w:rsid w:val="00AA3E01"/>
    <w:rsid w:val="00AB0BFA"/>
    <w:rsid w:val="00AB3FBB"/>
    <w:rsid w:val="00AB6C6D"/>
    <w:rsid w:val="00AB76B7"/>
    <w:rsid w:val="00AC33A2"/>
    <w:rsid w:val="00AC3C16"/>
    <w:rsid w:val="00AE5F87"/>
    <w:rsid w:val="00AE65F1"/>
    <w:rsid w:val="00AE6BB4"/>
    <w:rsid w:val="00AE74AD"/>
    <w:rsid w:val="00AF159C"/>
    <w:rsid w:val="00AF7FAB"/>
    <w:rsid w:val="00B01873"/>
    <w:rsid w:val="00B07717"/>
    <w:rsid w:val="00B11ED5"/>
    <w:rsid w:val="00B17253"/>
    <w:rsid w:val="00B17472"/>
    <w:rsid w:val="00B22C31"/>
    <w:rsid w:val="00B2583D"/>
    <w:rsid w:val="00B31A41"/>
    <w:rsid w:val="00B40199"/>
    <w:rsid w:val="00B502FF"/>
    <w:rsid w:val="00B54734"/>
    <w:rsid w:val="00B55FB5"/>
    <w:rsid w:val="00B643DF"/>
    <w:rsid w:val="00B65300"/>
    <w:rsid w:val="00B67422"/>
    <w:rsid w:val="00B70BD4"/>
    <w:rsid w:val="00B728CD"/>
    <w:rsid w:val="00B73463"/>
    <w:rsid w:val="00B73578"/>
    <w:rsid w:val="00B82301"/>
    <w:rsid w:val="00B90123"/>
    <w:rsid w:val="00B9016D"/>
    <w:rsid w:val="00B91BA2"/>
    <w:rsid w:val="00B9380E"/>
    <w:rsid w:val="00BA0F98"/>
    <w:rsid w:val="00BA1517"/>
    <w:rsid w:val="00BA67FD"/>
    <w:rsid w:val="00BA7C48"/>
    <w:rsid w:val="00BB1575"/>
    <w:rsid w:val="00BB70A1"/>
    <w:rsid w:val="00BC251F"/>
    <w:rsid w:val="00BC27F6"/>
    <w:rsid w:val="00BC39F4"/>
    <w:rsid w:val="00BC42B5"/>
    <w:rsid w:val="00BC5C9D"/>
    <w:rsid w:val="00BD1587"/>
    <w:rsid w:val="00BD64E1"/>
    <w:rsid w:val="00BD6E6F"/>
    <w:rsid w:val="00BD7EE1"/>
    <w:rsid w:val="00BE2180"/>
    <w:rsid w:val="00BE34E8"/>
    <w:rsid w:val="00BE4018"/>
    <w:rsid w:val="00BE5568"/>
    <w:rsid w:val="00BF1358"/>
    <w:rsid w:val="00BF708C"/>
    <w:rsid w:val="00C0106D"/>
    <w:rsid w:val="00C03DEF"/>
    <w:rsid w:val="00C133BE"/>
    <w:rsid w:val="00C222B4"/>
    <w:rsid w:val="00C262E4"/>
    <w:rsid w:val="00C33E20"/>
    <w:rsid w:val="00C35CF6"/>
    <w:rsid w:val="00C3725B"/>
    <w:rsid w:val="00C438FD"/>
    <w:rsid w:val="00C533EC"/>
    <w:rsid w:val="00C5470E"/>
    <w:rsid w:val="00C55EFB"/>
    <w:rsid w:val="00C56585"/>
    <w:rsid w:val="00C56B3F"/>
    <w:rsid w:val="00C642D5"/>
    <w:rsid w:val="00C67D47"/>
    <w:rsid w:val="00C716E5"/>
    <w:rsid w:val="00C773D9"/>
    <w:rsid w:val="00C80307"/>
    <w:rsid w:val="00C80ACE"/>
    <w:rsid w:val="00C81162"/>
    <w:rsid w:val="00C83666"/>
    <w:rsid w:val="00C870B5"/>
    <w:rsid w:val="00C907DF"/>
    <w:rsid w:val="00C91630"/>
    <w:rsid w:val="00C9558A"/>
    <w:rsid w:val="00C966EB"/>
    <w:rsid w:val="00CA04B1"/>
    <w:rsid w:val="00CA2DFC"/>
    <w:rsid w:val="00CA4EC9"/>
    <w:rsid w:val="00CB03D4"/>
    <w:rsid w:val="00CB0617"/>
    <w:rsid w:val="00CB06AC"/>
    <w:rsid w:val="00CB26C4"/>
    <w:rsid w:val="00CB7B7C"/>
    <w:rsid w:val="00CC08BA"/>
    <w:rsid w:val="00CC35EF"/>
    <w:rsid w:val="00CC5048"/>
    <w:rsid w:val="00CC6246"/>
    <w:rsid w:val="00CE5E46"/>
    <w:rsid w:val="00CF49CC"/>
    <w:rsid w:val="00D026DC"/>
    <w:rsid w:val="00D04F0B"/>
    <w:rsid w:val="00D119B2"/>
    <w:rsid w:val="00D1463A"/>
    <w:rsid w:val="00D32DDF"/>
    <w:rsid w:val="00D3700C"/>
    <w:rsid w:val="00D434D3"/>
    <w:rsid w:val="00D56FF1"/>
    <w:rsid w:val="00D6252F"/>
    <w:rsid w:val="00D638E0"/>
    <w:rsid w:val="00D653B1"/>
    <w:rsid w:val="00D74AE1"/>
    <w:rsid w:val="00D75D42"/>
    <w:rsid w:val="00D80B20"/>
    <w:rsid w:val="00D865A8"/>
    <w:rsid w:val="00D87BE5"/>
    <w:rsid w:val="00D9012A"/>
    <w:rsid w:val="00D92C2D"/>
    <w:rsid w:val="00D9361E"/>
    <w:rsid w:val="00DA17CD"/>
    <w:rsid w:val="00DB1AAA"/>
    <w:rsid w:val="00DB25B3"/>
    <w:rsid w:val="00DB32F7"/>
    <w:rsid w:val="00DC2C23"/>
    <w:rsid w:val="00DD260B"/>
    <w:rsid w:val="00DE0893"/>
    <w:rsid w:val="00DE2814"/>
    <w:rsid w:val="00DE6796"/>
    <w:rsid w:val="00DF35FD"/>
    <w:rsid w:val="00DF5937"/>
    <w:rsid w:val="00E01272"/>
    <w:rsid w:val="00E03067"/>
    <w:rsid w:val="00E03846"/>
    <w:rsid w:val="00E043D2"/>
    <w:rsid w:val="00E16EB4"/>
    <w:rsid w:val="00E209FC"/>
    <w:rsid w:val="00E20A7D"/>
    <w:rsid w:val="00E21A27"/>
    <w:rsid w:val="00E27A2F"/>
    <w:rsid w:val="00E42A94"/>
    <w:rsid w:val="00E458BF"/>
    <w:rsid w:val="00E46B1F"/>
    <w:rsid w:val="00E54BFB"/>
    <w:rsid w:val="00E54CD7"/>
    <w:rsid w:val="00E61C46"/>
    <w:rsid w:val="00E62830"/>
    <w:rsid w:val="00E706E7"/>
    <w:rsid w:val="00E73DA5"/>
    <w:rsid w:val="00E750EA"/>
    <w:rsid w:val="00E84229"/>
    <w:rsid w:val="00E84965"/>
    <w:rsid w:val="00E90E4E"/>
    <w:rsid w:val="00E9391E"/>
    <w:rsid w:val="00E953F4"/>
    <w:rsid w:val="00EA1052"/>
    <w:rsid w:val="00EA218F"/>
    <w:rsid w:val="00EA4F29"/>
    <w:rsid w:val="00EA5B27"/>
    <w:rsid w:val="00EA5F83"/>
    <w:rsid w:val="00EA6F9D"/>
    <w:rsid w:val="00EA7413"/>
    <w:rsid w:val="00EB2A5B"/>
    <w:rsid w:val="00EB6F3C"/>
    <w:rsid w:val="00EC0E59"/>
    <w:rsid w:val="00EC1E2C"/>
    <w:rsid w:val="00EC2B9A"/>
    <w:rsid w:val="00EC3723"/>
    <w:rsid w:val="00EC568A"/>
    <w:rsid w:val="00EC7C87"/>
    <w:rsid w:val="00ED030E"/>
    <w:rsid w:val="00ED2A8D"/>
    <w:rsid w:val="00EE28E6"/>
    <w:rsid w:val="00EE54CB"/>
    <w:rsid w:val="00EE6338"/>
    <w:rsid w:val="00EE6424"/>
    <w:rsid w:val="00EF1C54"/>
    <w:rsid w:val="00EF404B"/>
    <w:rsid w:val="00F00376"/>
    <w:rsid w:val="00F01F0C"/>
    <w:rsid w:val="00F02A5A"/>
    <w:rsid w:val="00F07189"/>
    <w:rsid w:val="00F11368"/>
    <w:rsid w:val="00F1544B"/>
    <w:rsid w:val="00F157E2"/>
    <w:rsid w:val="00F174F0"/>
    <w:rsid w:val="00F259E2"/>
    <w:rsid w:val="00F27815"/>
    <w:rsid w:val="00F463E1"/>
    <w:rsid w:val="00F51D28"/>
    <w:rsid w:val="00F527AC"/>
    <w:rsid w:val="00F5569E"/>
    <w:rsid w:val="00F61D83"/>
    <w:rsid w:val="00F64B0D"/>
    <w:rsid w:val="00F65DD1"/>
    <w:rsid w:val="00F67B76"/>
    <w:rsid w:val="00F707B3"/>
    <w:rsid w:val="00F70CB7"/>
    <w:rsid w:val="00F71135"/>
    <w:rsid w:val="00F73BC2"/>
    <w:rsid w:val="00F74309"/>
    <w:rsid w:val="00F76BCC"/>
    <w:rsid w:val="00F85DBA"/>
    <w:rsid w:val="00F90461"/>
    <w:rsid w:val="00F95EE9"/>
    <w:rsid w:val="00FA1D85"/>
    <w:rsid w:val="00FA1F27"/>
    <w:rsid w:val="00FA370D"/>
    <w:rsid w:val="00FC378B"/>
    <w:rsid w:val="00FC3977"/>
    <w:rsid w:val="00FC50DF"/>
    <w:rsid w:val="00FD0F83"/>
    <w:rsid w:val="00FD2566"/>
    <w:rsid w:val="00FD2F16"/>
    <w:rsid w:val="00FD3ED7"/>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3B8212A"/>
  <w15:docId w15:val="{F43968C7-E49C-46FB-9FFC-916C58FD4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D026DC"/>
    <w:pPr>
      <w:spacing w:after="0" w:line="216" w:lineRule="atLeast"/>
    </w:pPr>
    <w:rPr>
      <w:sz w:val="18"/>
      <w:lang w:val="en-GB"/>
    </w:rPr>
  </w:style>
  <w:style w:type="paragraph" w:styleId="Kop1">
    <w:name w:val="heading 1"/>
    <w:basedOn w:val="Standaard"/>
    <w:next w:val="Heading1separatationline"/>
    <w:link w:val="Kop1Char"/>
    <w:qFormat/>
    <w:rsid w:val="00D026DC"/>
    <w:pPr>
      <w:keepNext/>
      <w:keepLines/>
      <w:numPr>
        <w:numId w:val="35"/>
      </w:numPr>
      <w:spacing w:before="240" w:line="240" w:lineRule="atLeast"/>
      <w:outlineLvl w:val="0"/>
    </w:pPr>
    <w:rPr>
      <w:rFonts w:asciiTheme="majorHAnsi" w:eastAsiaTheme="majorEastAsia" w:hAnsiTheme="majorHAnsi" w:cstheme="majorBidi"/>
      <w:b/>
      <w:bCs/>
      <w:caps/>
      <w:color w:val="407EC9"/>
      <w:sz w:val="28"/>
      <w:szCs w:val="24"/>
    </w:rPr>
  </w:style>
  <w:style w:type="paragraph" w:styleId="Kop2">
    <w:name w:val="heading 2"/>
    <w:basedOn w:val="Standaard"/>
    <w:next w:val="Heading2separationline"/>
    <w:link w:val="Kop2Char"/>
    <w:autoRedefine/>
    <w:qFormat/>
    <w:rsid w:val="00D026DC"/>
    <w:pPr>
      <w:keepNext/>
      <w:keepLines/>
      <w:numPr>
        <w:ilvl w:val="1"/>
        <w:numId w:val="35"/>
      </w:numPr>
      <w:ind w:right="709"/>
      <w:outlineLvl w:val="1"/>
    </w:pPr>
    <w:rPr>
      <w:rFonts w:asciiTheme="majorHAnsi" w:eastAsiaTheme="majorEastAsia" w:hAnsiTheme="majorHAnsi" w:cstheme="majorBidi"/>
      <w:b/>
      <w:bCs/>
      <w:caps/>
      <w:color w:val="407EC9"/>
      <w:sz w:val="24"/>
      <w:szCs w:val="24"/>
    </w:rPr>
  </w:style>
  <w:style w:type="paragraph" w:styleId="Kop3">
    <w:name w:val="heading 3"/>
    <w:basedOn w:val="Standaard"/>
    <w:next w:val="Plattetekst"/>
    <w:link w:val="Kop3Char"/>
    <w:qFormat/>
    <w:rsid w:val="00D026DC"/>
    <w:pPr>
      <w:keepNext/>
      <w:keepLines/>
      <w:numPr>
        <w:ilvl w:val="2"/>
        <w:numId w:val="35"/>
      </w:numPr>
      <w:spacing w:before="120" w:after="120"/>
      <w:ind w:right="851"/>
      <w:outlineLvl w:val="2"/>
    </w:pPr>
    <w:rPr>
      <w:rFonts w:asciiTheme="majorHAnsi" w:eastAsiaTheme="majorEastAsia" w:hAnsiTheme="majorHAnsi" w:cstheme="majorBidi"/>
      <w:b/>
      <w:bCs/>
      <w:smallCaps/>
      <w:color w:val="407EC9"/>
      <w:sz w:val="22"/>
    </w:rPr>
  </w:style>
  <w:style w:type="paragraph" w:styleId="Kop4">
    <w:name w:val="heading 4"/>
    <w:basedOn w:val="Standaard"/>
    <w:next w:val="Plattetekst"/>
    <w:link w:val="Kop4Char"/>
    <w:qFormat/>
    <w:rsid w:val="00D026DC"/>
    <w:pPr>
      <w:keepNext/>
      <w:keepLines/>
      <w:numPr>
        <w:ilvl w:val="3"/>
        <w:numId w:val="35"/>
      </w:numPr>
      <w:spacing w:before="120" w:after="120"/>
      <w:ind w:right="992"/>
      <w:outlineLvl w:val="3"/>
    </w:pPr>
    <w:rPr>
      <w:rFonts w:asciiTheme="majorHAnsi" w:eastAsiaTheme="majorEastAsia" w:hAnsiTheme="majorHAnsi" w:cstheme="majorBidi"/>
      <w:b/>
      <w:bCs/>
      <w:iCs/>
      <w:color w:val="407EC9"/>
      <w:sz w:val="22"/>
    </w:rPr>
  </w:style>
  <w:style w:type="paragraph" w:styleId="Kop5">
    <w:name w:val="heading 5"/>
    <w:basedOn w:val="Standaard"/>
    <w:next w:val="Standaard"/>
    <w:link w:val="Kop5Char"/>
    <w:rsid w:val="00D026DC"/>
    <w:pPr>
      <w:keepNext/>
      <w:keepLines/>
      <w:spacing w:before="200"/>
      <w:outlineLvl w:val="4"/>
    </w:pPr>
    <w:rPr>
      <w:rFonts w:asciiTheme="majorHAnsi" w:eastAsiaTheme="majorEastAsia" w:hAnsiTheme="majorHAnsi" w:cstheme="majorBidi"/>
      <w:color w:val="002A45" w:themeColor="accent1" w:themeShade="7F"/>
    </w:rPr>
  </w:style>
  <w:style w:type="paragraph" w:styleId="Kop6">
    <w:name w:val="heading 6"/>
    <w:basedOn w:val="Standaard"/>
    <w:next w:val="Standaard"/>
    <w:link w:val="Kop6Char"/>
    <w:rsid w:val="00D026DC"/>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D026DC"/>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D026D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D026D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D026DC"/>
    <w:pPr>
      <w:spacing w:after="0" w:line="240" w:lineRule="exact"/>
    </w:pPr>
    <w:rPr>
      <w:sz w:val="20"/>
      <w:lang w:val="en-GB"/>
    </w:rPr>
  </w:style>
  <w:style w:type="character" w:customStyle="1" w:styleId="KoptekstChar">
    <w:name w:val="Koptekst Char"/>
    <w:basedOn w:val="Standaardalinea-lettertype"/>
    <w:link w:val="Koptekst"/>
    <w:rsid w:val="00D026DC"/>
    <w:rPr>
      <w:sz w:val="20"/>
      <w:lang w:val="en-GB"/>
    </w:rPr>
  </w:style>
  <w:style w:type="paragraph" w:styleId="Voettekst">
    <w:name w:val="footer"/>
    <w:link w:val="VoettekstChar"/>
    <w:rsid w:val="00D026DC"/>
    <w:pPr>
      <w:spacing w:after="0" w:line="240" w:lineRule="exact"/>
    </w:pPr>
    <w:rPr>
      <w:sz w:val="20"/>
      <w:lang w:val="en-GB"/>
    </w:rPr>
  </w:style>
  <w:style w:type="character" w:customStyle="1" w:styleId="VoettekstChar">
    <w:name w:val="Voettekst Char"/>
    <w:basedOn w:val="Standaardalinea-lettertype"/>
    <w:link w:val="Voettekst"/>
    <w:rsid w:val="00D026DC"/>
    <w:rPr>
      <w:sz w:val="20"/>
      <w:lang w:val="en-GB"/>
    </w:rPr>
  </w:style>
  <w:style w:type="paragraph" w:styleId="Ballontekst">
    <w:name w:val="Balloon Text"/>
    <w:basedOn w:val="Standaard"/>
    <w:link w:val="BallontekstChar"/>
    <w:rsid w:val="00D026D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D026DC"/>
    <w:rPr>
      <w:rFonts w:ascii="Tahoma" w:hAnsi="Tahoma" w:cs="Tahoma"/>
      <w:sz w:val="16"/>
      <w:szCs w:val="16"/>
      <w:lang w:val="en-GB"/>
    </w:rPr>
  </w:style>
  <w:style w:type="table" w:styleId="Tabelraster">
    <w:name w:val="Table Grid"/>
    <w:basedOn w:val="Standaardtabel"/>
    <w:uiPriority w:val="59"/>
    <w:rsid w:val="00D026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Standaard"/>
    <w:rsid w:val="00D026DC"/>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D026DC"/>
    <w:rPr>
      <w:rFonts w:asciiTheme="majorHAnsi" w:eastAsiaTheme="majorEastAsia" w:hAnsiTheme="majorHAnsi" w:cstheme="majorBidi"/>
      <w:b/>
      <w:bCs/>
      <w:caps/>
      <w:color w:val="407EC9"/>
      <w:sz w:val="28"/>
      <w:szCs w:val="24"/>
      <w:lang w:val="en-GB"/>
    </w:rPr>
  </w:style>
  <w:style w:type="character" w:customStyle="1" w:styleId="Kop2Char">
    <w:name w:val="Kop 2 Char"/>
    <w:basedOn w:val="Standaardalinea-lettertype"/>
    <w:link w:val="Kop2"/>
    <w:rsid w:val="00D026DC"/>
    <w:rPr>
      <w:rFonts w:asciiTheme="majorHAnsi" w:eastAsiaTheme="majorEastAsia" w:hAnsiTheme="majorHAnsi" w:cstheme="majorBidi"/>
      <w:b/>
      <w:bCs/>
      <w:caps/>
      <w:color w:val="407EC9"/>
      <w:sz w:val="24"/>
      <w:szCs w:val="24"/>
      <w:lang w:val="en-GB"/>
    </w:rPr>
  </w:style>
  <w:style w:type="character" w:customStyle="1" w:styleId="Kop3Char">
    <w:name w:val="Kop 3 Char"/>
    <w:basedOn w:val="Standaardalinea-lettertype"/>
    <w:link w:val="Kop3"/>
    <w:rsid w:val="00D026DC"/>
    <w:rPr>
      <w:rFonts w:asciiTheme="majorHAnsi" w:eastAsiaTheme="majorEastAsia" w:hAnsiTheme="majorHAnsi" w:cstheme="majorBidi"/>
      <w:b/>
      <w:bCs/>
      <w:smallCaps/>
      <w:color w:val="407EC9"/>
      <w:lang w:val="en-GB"/>
    </w:rPr>
  </w:style>
  <w:style w:type="paragraph" w:styleId="Lijst">
    <w:name w:val="List"/>
    <w:basedOn w:val="Standaard"/>
    <w:uiPriority w:val="99"/>
    <w:unhideWhenUsed/>
    <w:rsid w:val="00D026DC"/>
    <w:pPr>
      <w:ind w:left="360" w:hanging="360"/>
      <w:contextualSpacing/>
    </w:pPr>
    <w:rPr>
      <w:sz w:val="22"/>
    </w:rPr>
  </w:style>
  <w:style w:type="character" w:customStyle="1" w:styleId="Kop4Char">
    <w:name w:val="Kop 4 Char"/>
    <w:basedOn w:val="Standaardalinea-lettertype"/>
    <w:link w:val="Kop4"/>
    <w:rsid w:val="00D026DC"/>
    <w:rPr>
      <w:rFonts w:asciiTheme="majorHAnsi" w:eastAsiaTheme="majorEastAsia" w:hAnsiTheme="majorHAnsi" w:cstheme="majorBidi"/>
      <w:b/>
      <w:bCs/>
      <w:iCs/>
      <w:color w:val="407EC9"/>
      <w:lang w:val="en-GB"/>
    </w:rPr>
  </w:style>
  <w:style w:type="character" w:customStyle="1" w:styleId="Kop5Char">
    <w:name w:val="Kop 5 Char"/>
    <w:basedOn w:val="Standaardalinea-lettertype"/>
    <w:link w:val="Kop5"/>
    <w:rsid w:val="00D026DC"/>
    <w:rPr>
      <w:rFonts w:asciiTheme="majorHAnsi" w:eastAsiaTheme="majorEastAsia" w:hAnsiTheme="majorHAnsi" w:cstheme="majorBidi"/>
      <w:color w:val="002A45" w:themeColor="accent1" w:themeShade="7F"/>
      <w:sz w:val="18"/>
      <w:lang w:val="en-GB"/>
    </w:rPr>
  </w:style>
  <w:style w:type="character" w:customStyle="1" w:styleId="Kop6Char">
    <w:name w:val="Kop 6 Char"/>
    <w:basedOn w:val="Standaardalinea-lettertype"/>
    <w:link w:val="Kop6"/>
    <w:rsid w:val="00D026D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D026D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D026D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D026D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D026DC"/>
    <w:pPr>
      <w:numPr>
        <w:numId w:val="30"/>
      </w:numPr>
      <w:spacing w:after="120"/>
    </w:pPr>
    <w:rPr>
      <w:color w:val="000000" w:themeColor="text1"/>
      <w:sz w:val="22"/>
    </w:rPr>
  </w:style>
  <w:style w:type="paragraph" w:customStyle="1" w:styleId="Bullet2">
    <w:name w:val="Bullet 2"/>
    <w:basedOn w:val="Standaard"/>
    <w:link w:val="Bullet2Char"/>
    <w:qFormat/>
    <w:rsid w:val="00D026DC"/>
    <w:pPr>
      <w:numPr>
        <w:numId w:val="31"/>
      </w:numPr>
      <w:spacing w:after="120"/>
    </w:pPr>
    <w:rPr>
      <w:color w:val="000000" w:themeColor="text1"/>
      <w:sz w:val="22"/>
    </w:rPr>
  </w:style>
  <w:style w:type="paragraph" w:customStyle="1" w:styleId="Heading1separatationline">
    <w:name w:val="Heading 1 separatation line"/>
    <w:basedOn w:val="Standaard"/>
    <w:next w:val="Plattetekst"/>
    <w:rsid w:val="00D026DC"/>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D026DC"/>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D026DC"/>
    <w:pPr>
      <w:spacing w:line="180" w:lineRule="exact"/>
      <w:jc w:val="right"/>
    </w:pPr>
    <w:rPr>
      <w:color w:val="00558C" w:themeColor="accent1"/>
    </w:rPr>
  </w:style>
  <w:style w:type="paragraph" w:customStyle="1" w:styleId="Editionnumber">
    <w:name w:val="Edition number"/>
    <w:basedOn w:val="Standaard"/>
    <w:rsid w:val="00D026DC"/>
    <w:rPr>
      <w:b/>
      <w:color w:val="00558C" w:themeColor="accent1"/>
      <w:sz w:val="50"/>
      <w:szCs w:val="50"/>
    </w:rPr>
  </w:style>
  <w:style w:type="paragraph" w:customStyle="1" w:styleId="Editionnumber-footer">
    <w:name w:val="Edition number - footer"/>
    <w:basedOn w:val="Voettekst"/>
    <w:next w:val="Geenafstand"/>
    <w:rsid w:val="00D026DC"/>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D026DC"/>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D026DC"/>
    <w:pPr>
      <w:tabs>
        <w:tab w:val="right" w:leader="dot" w:pos="9781"/>
      </w:tabs>
      <w:spacing w:after="40" w:line="300" w:lineRule="atLeast"/>
      <w:ind w:left="425" w:right="425" w:hanging="425"/>
    </w:pPr>
    <w:rPr>
      <w:b/>
      <w:noProof/>
      <w:color w:val="00558C" w:themeColor="accent1"/>
      <w:sz w:val="22"/>
    </w:rPr>
  </w:style>
  <w:style w:type="paragraph" w:styleId="Inhopg2">
    <w:name w:val="toc 2"/>
    <w:basedOn w:val="Standaard"/>
    <w:next w:val="Standaard"/>
    <w:autoRedefine/>
    <w:uiPriority w:val="39"/>
    <w:rsid w:val="00D026DC"/>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D026DC"/>
    <w:rPr>
      <w:color w:val="00558C" w:themeColor="accent1"/>
      <w:u w:val="single"/>
    </w:rPr>
  </w:style>
  <w:style w:type="paragraph" w:styleId="Lijstnummering3">
    <w:name w:val="List Number 3"/>
    <w:basedOn w:val="Standaard"/>
    <w:uiPriority w:val="99"/>
    <w:unhideWhenUsed/>
    <w:rsid w:val="00D026DC"/>
    <w:pPr>
      <w:contextualSpacing/>
    </w:pPr>
  </w:style>
  <w:style w:type="paragraph" w:styleId="Lijstmetafbeeldingen">
    <w:name w:val="table of figures"/>
    <w:basedOn w:val="Standaard"/>
    <w:next w:val="Standaard"/>
    <w:uiPriority w:val="99"/>
    <w:rsid w:val="00D026DC"/>
    <w:pPr>
      <w:tabs>
        <w:tab w:val="right" w:leader="dot" w:pos="9781"/>
      </w:tabs>
      <w:spacing w:after="60"/>
      <w:ind w:left="1276" w:right="424" w:hanging="1276"/>
    </w:pPr>
    <w:rPr>
      <w:i/>
      <w:sz w:val="22"/>
    </w:rPr>
  </w:style>
  <w:style w:type="paragraph" w:customStyle="1" w:styleId="Tabletext">
    <w:name w:val="Table text"/>
    <w:basedOn w:val="Standaard"/>
    <w:qFormat/>
    <w:rsid w:val="00D026DC"/>
    <w:pPr>
      <w:spacing w:before="60" w:after="60"/>
      <w:ind w:left="113" w:right="113"/>
    </w:pPr>
    <w:rPr>
      <w:color w:val="000000" w:themeColor="text1"/>
      <w:sz w:val="20"/>
    </w:rPr>
  </w:style>
  <w:style w:type="paragraph" w:customStyle="1" w:styleId="Tabletexttitle">
    <w:name w:val="Table text title"/>
    <w:basedOn w:val="Tabletext"/>
    <w:rsid w:val="00D026DC"/>
    <w:rPr>
      <w:b/>
      <w:color w:val="009FE3" w:themeColor="accent2"/>
    </w:rPr>
  </w:style>
  <w:style w:type="table" w:styleId="Gemiddeldearcering1">
    <w:name w:val="Medium Shading 1"/>
    <w:basedOn w:val="Standaardtabel"/>
    <w:uiPriority w:val="63"/>
    <w:rsid w:val="00D026D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D026DC"/>
    <w:rPr>
      <w:b/>
      <w:bCs/>
      <w:i/>
      <w:color w:val="575756"/>
      <w:sz w:val="22"/>
      <w:u w:val="single"/>
    </w:rPr>
  </w:style>
  <w:style w:type="paragraph" w:styleId="Inhopg3">
    <w:name w:val="toc 3"/>
    <w:basedOn w:val="Standaard"/>
    <w:next w:val="Standaard"/>
    <w:uiPriority w:val="39"/>
    <w:unhideWhenUsed/>
    <w:rsid w:val="00D026DC"/>
    <w:pPr>
      <w:spacing w:after="60"/>
      <w:ind w:left="1134" w:hanging="709"/>
    </w:pPr>
  </w:style>
  <w:style w:type="paragraph" w:customStyle="1" w:styleId="Listatext">
    <w:name w:val="List a text"/>
    <w:basedOn w:val="Standaard"/>
    <w:qFormat/>
    <w:rsid w:val="00D026DC"/>
    <w:pPr>
      <w:spacing w:after="120"/>
      <w:ind w:left="1134"/>
    </w:pPr>
    <w:rPr>
      <w:sz w:val="22"/>
    </w:rPr>
  </w:style>
  <w:style w:type="character" w:customStyle="1" w:styleId="Bullet2Char">
    <w:name w:val="Bullet 2 Char"/>
    <w:basedOn w:val="Standaardalinea-lettertype"/>
    <w:link w:val="Bullet2"/>
    <w:rsid w:val="00D026DC"/>
    <w:rPr>
      <w:color w:val="000000" w:themeColor="text1"/>
      <w:lang w:val="en-GB"/>
    </w:rPr>
  </w:style>
  <w:style w:type="paragraph" w:customStyle="1" w:styleId="AppendixHead1">
    <w:name w:val="Appendix Head 1"/>
    <w:basedOn w:val="Standaard"/>
    <w:next w:val="Heading1separatationline"/>
    <w:rsid w:val="00D026DC"/>
    <w:pPr>
      <w:numPr>
        <w:numId w:val="28"/>
      </w:numPr>
      <w:spacing w:before="120" w:after="120" w:line="240" w:lineRule="auto"/>
    </w:pPr>
    <w:rPr>
      <w:rFonts w:eastAsia="Calibri" w:cs="Arial"/>
      <w:b/>
      <w:caps/>
      <w:color w:val="407EC9"/>
      <w:sz w:val="28"/>
      <w:lang w:eastAsia="en-GB"/>
    </w:rPr>
  </w:style>
  <w:style w:type="paragraph" w:customStyle="1" w:styleId="AppendixHead2">
    <w:name w:val="Appendix Head 2"/>
    <w:basedOn w:val="Standaard"/>
    <w:next w:val="Heading2separationline"/>
    <w:rsid w:val="00D026DC"/>
    <w:pPr>
      <w:numPr>
        <w:ilvl w:val="1"/>
        <w:numId w:val="28"/>
      </w:numPr>
      <w:spacing w:before="120" w:after="120" w:line="240" w:lineRule="auto"/>
    </w:pPr>
    <w:rPr>
      <w:rFonts w:eastAsia="Calibri" w:cs="Arial"/>
      <w:b/>
      <w:caps/>
      <w:color w:val="407EC9"/>
      <w:sz w:val="24"/>
      <w:lang w:eastAsia="en-GB"/>
    </w:rPr>
  </w:style>
  <w:style w:type="paragraph" w:customStyle="1" w:styleId="AppendixHead3">
    <w:name w:val="Appendix Head 3"/>
    <w:basedOn w:val="Standaard"/>
    <w:next w:val="Plattetekst"/>
    <w:rsid w:val="00D026DC"/>
    <w:pPr>
      <w:numPr>
        <w:ilvl w:val="2"/>
        <w:numId w:val="28"/>
      </w:numPr>
      <w:spacing w:before="120" w:after="120" w:line="240" w:lineRule="auto"/>
    </w:pPr>
    <w:rPr>
      <w:rFonts w:eastAsia="Calibri" w:cs="Arial"/>
      <w:b/>
      <w:smallCaps/>
      <w:color w:val="407EC9"/>
      <w:sz w:val="22"/>
      <w:lang w:eastAsia="en-GB"/>
    </w:rPr>
  </w:style>
  <w:style w:type="paragraph" w:customStyle="1" w:styleId="AppendixHead4">
    <w:name w:val="Appendix Head 4"/>
    <w:basedOn w:val="Standaard"/>
    <w:next w:val="Plattetekst"/>
    <w:rsid w:val="00D026DC"/>
    <w:pPr>
      <w:numPr>
        <w:ilvl w:val="3"/>
        <w:numId w:val="28"/>
      </w:numPr>
      <w:spacing w:before="120" w:after="120" w:line="240" w:lineRule="auto"/>
    </w:pPr>
    <w:rPr>
      <w:rFonts w:eastAsia="Calibri" w:cs="Arial"/>
      <w:b/>
      <w:color w:val="407EC9"/>
      <w:sz w:val="22"/>
      <w:lang w:eastAsia="en-GB"/>
    </w:rPr>
  </w:style>
  <w:style w:type="paragraph" w:customStyle="1" w:styleId="Annex">
    <w:name w:val="Annex"/>
    <w:basedOn w:val="Standaard"/>
    <w:next w:val="Plattetekst"/>
    <w:link w:val="AnnexChar"/>
    <w:qFormat/>
    <w:rsid w:val="00D026DC"/>
    <w:pPr>
      <w:numPr>
        <w:numId w:val="11"/>
      </w:numPr>
      <w:spacing w:after="360"/>
    </w:pPr>
    <w:rPr>
      <w:b/>
      <w:i/>
      <w:caps/>
      <w:color w:val="407EC9"/>
      <w:sz w:val="28"/>
      <w:u w:val="single"/>
    </w:rPr>
  </w:style>
  <w:style w:type="character" w:customStyle="1" w:styleId="AnnexChar">
    <w:name w:val="Annex Char"/>
    <w:basedOn w:val="Standaardalinea-lettertype"/>
    <w:link w:val="Annex"/>
    <w:rsid w:val="00D026DC"/>
    <w:rPr>
      <w:b/>
      <w:i/>
      <w:caps/>
      <w:color w:val="407EC9"/>
      <w:sz w:val="28"/>
      <w:u w:val="single"/>
      <w:lang w:val="en-GB"/>
    </w:rPr>
  </w:style>
  <w:style w:type="paragraph" w:customStyle="1" w:styleId="AnnexAHead1">
    <w:name w:val="Annex A Head 1"/>
    <w:basedOn w:val="Standaard"/>
    <w:next w:val="Heading1separatationline"/>
    <w:rsid w:val="00D026DC"/>
    <w:pPr>
      <w:numPr>
        <w:numId w:val="12"/>
      </w:numPr>
      <w:spacing w:before="120" w:after="120" w:line="240" w:lineRule="auto"/>
    </w:pPr>
    <w:rPr>
      <w:rFonts w:eastAsia="Calibri" w:cs="Calibri"/>
      <w:b/>
      <w:bCs/>
      <w:caps/>
      <w:color w:val="407EC9"/>
      <w:sz w:val="28"/>
      <w:lang w:eastAsia="en-GB"/>
    </w:rPr>
  </w:style>
  <w:style w:type="paragraph" w:customStyle="1" w:styleId="AnnexAHead2">
    <w:name w:val="Annex A Head 2"/>
    <w:basedOn w:val="Standaard"/>
    <w:next w:val="Heading2separationline"/>
    <w:rsid w:val="00D026DC"/>
    <w:pPr>
      <w:numPr>
        <w:ilvl w:val="1"/>
        <w:numId w:val="12"/>
      </w:numPr>
      <w:spacing w:before="120" w:after="120" w:line="240" w:lineRule="auto"/>
    </w:pPr>
    <w:rPr>
      <w:rFonts w:eastAsia="Calibri" w:cs="Calibri"/>
      <w:b/>
      <w:caps/>
      <w:color w:val="407EC9"/>
      <w:sz w:val="24"/>
      <w:lang w:eastAsia="en-GB"/>
    </w:rPr>
  </w:style>
  <w:style w:type="paragraph" w:styleId="Plattetekst">
    <w:name w:val="Body Text"/>
    <w:basedOn w:val="Standaard"/>
    <w:link w:val="PlattetekstChar"/>
    <w:unhideWhenUsed/>
    <w:qFormat/>
    <w:rsid w:val="00D026DC"/>
    <w:pPr>
      <w:spacing w:after="120"/>
    </w:pPr>
    <w:rPr>
      <w:sz w:val="22"/>
    </w:rPr>
  </w:style>
  <w:style w:type="character" w:customStyle="1" w:styleId="PlattetekstChar">
    <w:name w:val="Platte tekst Char"/>
    <w:basedOn w:val="Standaardalinea-lettertype"/>
    <w:link w:val="Plattetekst"/>
    <w:rsid w:val="00D026DC"/>
    <w:rPr>
      <w:lang w:val="en-GB"/>
    </w:rPr>
  </w:style>
  <w:style w:type="paragraph" w:customStyle="1" w:styleId="AnnexAHead3">
    <w:name w:val="Annex A Head 3"/>
    <w:basedOn w:val="Standaard"/>
    <w:next w:val="Plattetekst"/>
    <w:rsid w:val="00D026DC"/>
    <w:pPr>
      <w:numPr>
        <w:ilvl w:val="2"/>
        <w:numId w:val="12"/>
      </w:numPr>
      <w:spacing w:before="120" w:after="120" w:line="240" w:lineRule="auto"/>
    </w:pPr>
    <w:rPr>
      <w:rFonts w:eastAsia="Calibri" w:cs="Calibri"/>
      <w:b/>
      <w:smallCaps/>
      <w:color w:val="407EC9"/>
      <w:sz w:val="22"/>
      <w:lang w:eastAsia="en-GB"/>
    </w:rPr>
  </w:style>
  <w:style w:type="paragraph" w:customStyle="1" w:styleId="AnnexAHead4">
    <w:name w:val="Annex A Head 4"/>
    <w:basedOn w:val="Standaard"/>
    <w:next w:val="Plattetekst"/>
    <w:rsid w:val="00D026DC"/>
    <w:pPr>
      <w:numPr>
        <w:ilvl w:val="3"/>
        <w:numId w:val="12"/>
      </w:numPr>
      <w:spacing w:before="120" w:after="120" w:line="240" w:lineRule="auto"/>
    </w:pPr>
    <w:rPr>
      <w:rFonts w:eastAsia="Calibri" w:cs="Calibri"/>
      <w:b/>
      <w:color w:val="407EC9"/>
      <w:sz w:val="22"/>
      <w:lang w:eastAsia="en-GB"/>
    </w:rPr>
  </w:style>
  <w:style w:type="character" w:styleId="Verwijzingopmerking">
    <w:name w:val="annotation reference"/>
    <w:basedOn w:val="Standaardalinea-lettertype"/>
    <w:unhideWhenUsed/>
    <w:rsid w:val="00D026DC"/>
    <w:rPr>
      <w:noProof w:val="0"/>
      <w:sz w:val="18"/>
      <w:szCs w:val="18"/>
      <w:lang w:val="en-GB"/>
    </w:rPr>
  </w:style>
  <w:style w:type="paragraph" w:styleId="Tekstopmerking">
    <w:name w:val="annotation text"/>
    <w:basedOn w:val="Standaard"/>
    <w:link w:val="TekstopmerkingChar"/>
    <w:unhideWhenUsed/>
    <w:rsid w:val="00D026DC"/>
    <w:pPr>
      <w:spacing w:line="240" w:lineRule="auto"/>
    </w:pPr>
    <w:rPr>
      <w:sz w:val="24"/>
      <w:szCs w:val="24"/>
    </w:rPr>
  </w:style>
  <w:style w:type="character" w:customStyle="1" w:styleId="TekstopmerkingChar">
    <w:name w:val="Tekst opmerking Char"/>
    <w:basedOn w:val="Standaardalinea-lettertype"/>
    <w:link w:val="Tekstopmerking"/>
    <w:rsid w:val="00D026DC"/>
    <w:rPr>
      <w:sz w:val="24"/>
      <w:szCs w:val="24"/>
      <w:lang w:val="en-GB"/>
    </w:rPr>
  </w:style>
  <w:style w:type="paragraph" w:styleId="Onderwerpvanopmerking">
    <w:name w:val="annotation subject"/>
    <w:basedOn w:val="Tekstopmerking"/>
    <w:next w:val="Tekstopmerking"/>
    <w:link w:val="OnderwerpvanopmerkingChar"/>
    <w:unhideWhenUsed/>
    <w:rsid w:val="00D026DC"/>
    <w:rPr>
      <w:b/>
      <w:bCs/>
      <w:sz w:val="20"/>
      <w:szCs w:val="20"/>
    </w:rPr>
  </w:style>
  <w:style w:type="character" w:customStyle="1" w:styleId="OnderwerpvanopmerkingChar">
    <w:name w:val="Onderwerp van opmerking Char"/>
    <w:basedOn w:val="TekstopmerkingChar"/>
    <w:link w:val="Onderwerpvanopmerking"/>
    <w:rsid w:val="00D026DC"/>
    <w:rPr>
      <w:b/>
      <w:bCs/>
      <w:sz w:val="20"/>
      <w:szCs w:val="20"/>
      <w:lang w:val="en-GB"/>
    </w:rPr>
  </w:style>
  <w:style w:type="paragraph" w:styleId="Plattetekstinspringen3">
    <w:name w:val="Body Text Indent 3"/>
    <w:basedOn w:val="Standaard"/>
    <w:link w:val="Plattetekstinspringen3Char"/>
    <w:unhideWhenUsed/>
    <w:rsid w:val="00D026DC"/>
    <w:pPr>
      <w:spacing w:after="120"/>
      <w:ind w:left="360"/>
    </w:pPr>
    <w:rPr>
      <w:sz w:val="16"/>
      <w:szCs w:val="16"/>
    </w:rPr>
  </w:style>
  <w:style w:type="character" w:customStyle="1" w:styleId="Plattetekstinspringen3Char">
    <w:name w:val="Platte tekst inspringen 3 Char"/>
    <w:basedOn w:val="Standaardalinea-lettertype"/>
    <w:link w:val="Plattetekstinspringen3"/>
    <w:rsid w:val="00D026DC"/>
    <w:rPr>
      <w:sz w:val="16"/>
      <w:szCs w:val="16"/>
      <w:lang w:val="en-GB"/>
    </w:rPr>
  </w:style>
  <w:style w:type="paragraph" w:customStyle="1" w:styleId="InsetList">
    <w:name w:val="Inset List"/>
    <w:basedOn w:val="Standaard"/>
    <w:rsid w:val="00D026DC"/>
    <w:pPr>
      <w:numPr>
        <w:numId w:val="36"/>
      </w:numPr>
      <w:spacing w:after="120"/>
      <w:jc w:val="both"/>
    </w:pPr>
    <w:rPr>
      <w:sz w:val="22"/>
    </w:rPr>
  </w:style>
  <w:style w:type="paragraph" w:customStyle="1" w:styleId="ListofFigures">
    <w:name w:val="List of Figures"/>
    <w:basedOn w:val="Standaard"/>
    <w:next w:val="Standaard"/>
    <w:rsid w:val="00D026DC"/>
    <w:pPr>
      <w:spacing w:after="240" w:line="480" w:lineRule="atLeast"/>
    </w:pPr>
    <w:rPr>
      <w:b/>
      <w:color w:val="009FE3" w:themeColor="accent2"/>
      <w:sz w:val="40"/>
      <w:szCs w:val="40"/>
    </w:rPr>
  </w:style>
  <w:style w:type="paragraph" w:customStyle="1" w:styleId="Reference">
    <w:name w:val="Reference"/>
    <w:basedOn w:val="Standaard"/>
    <w:qFormat/>
    <w:rsid w:val="00D026DC"/>
    <w:pPr>
      <w:numPr>
        <w:numId w:val="39"/>
      </w:numPr>
      <w:spacing w:after="120" w:line="240" w:lineRule="auto"/>
    </w:pPr>
    <w:rPr>
      <w:rFonts w:eastAsia="Times New Roman" w:cs="Times New Roman"/>
      <w:sz w:val="22"/>
      <w:szCs w:val="20"/>
    </w:rPr>
  </w:style>
  <w:style w:type="paragraph" w:customStyle="1" w:styleId="Tablecaption">
    <w:name w:val="Table caption"/>
    <w:basedOn w:val="Bijschrift"/>
    <w:next w:val="Standaard"/>
    <w:qFormat/>
    <w:rsid w:val="00D026DC"/>
    <w:pPr>
      <w:numPr>
        <w:numId w:val="40"/>
      </w:numPr>
      <w:tabs>
        <w:tab w:val="left" w:pos="851"/>
      </w:tabs>
      <w:spacing w:after="240"/>
    </w:pPr>
  </w:style>
  <w:style w:type="paragraph" w:styleId="Lijstnummering">
    <w:name w:val="List Number"/>
    <w:basedOn w:val="Standaard"/>
    <w:rsid w:val="00D026DC"/>
    <w:pPr>
      <w:numPr>
        <w:numId w:val="38"/>
      </w:numPr>
      <w:contextualSpacing/>
    </w:pPr>
  </w:style>
  <w:style w:type="paragraph" w:styleId="Inhopg4">
    <w:name w:val="toc 4"/>
    <w:basedOn w:val="Standaard"/>
    <w:next w:val="Standaard"/>
    <w:autoRedefine/>
    <w:uiPriority w:val="39"/>
    <w:unhideWhenUsed/>
    <w:rsid w:val="00D026DC"/>
    <w:pPr>
      <w:tabs>
        <w:tab w:val="right" w:leader="dot" w:pos="10195"/>
      </w:tabs>
      <w:ind w:left="1134" w:right="425" w:hanging="1134"/>
    </w:pPr>
    <w:rPr>
      <w:b/>
      <w:color w:val="00558C"/>
      <w:sz w:val="22"/>
    </w:rPr>
  </w:style>
  <w:style w:type="paragraph" w:styleId="Voetnoottekst">
    <w:name w:val="footnote text"/>
    <w:basedOn w:val="Standaard"/>
    <w:link w:val="VoetnoottekstChar"/>
    <w:unhideWhenUsed/>
    <w:rsid w:val="00D026DC"/>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rsid w:val="00D026DC"/>
    <w:rPr>
      <w:sz w:val="18"/>
      <w:szCs w:val="24"/>
      <w:vertAlign w:val="superscript"/>
      <w:lang w:val="en-GB"/>
    </w:rPr>
  </w:style>
  <w:style w:type="character" w:styleId="Voetnootmarkering">
    <w:name w:val="footnote reference"/>
    <w:rsid w:val="00D026DC"/>
    <w:rPr>
      <w:vertAlign w:val="superscript"/>
    </w:rPr>
  </w:style>
  <w:style w:type="character" w:styleId="Paginanummer">
    <w:name w:val="page number"/>
    <w:rsid w:val="00D026DC"/>
    <w:rPr>
      <w:rFonts w:asciiTheme="minorHAnsi" w:hAnsiTheme="minorHAnsi"/>
      <w:sz w:val="15"/>
    </w:rPr>
  </w:style>
  <w:style w:type="paragraph" w:customStyle="1" w:styleId="Footereditionno">
    <w:name w:val="Footer edition no."/>
    <w:basedOn w:val="Standaard"/>
    <w:rsid w:val="00D026DC"/>
    <w:pPr>
      <w:tabs>
        <w:tab w:val="right" w:pos="10206"/>
      </w:tabs>
    </w:pPr>
    <w:rPr>
      <w:b/>
      <w:color w:val="00558C"/>
      <w:sz w:val="15"/>
    </w:rPr>
  </w:style>
  <w:style w:type="paragraph" w:customStyle="1" w:styleId="Lista">
    <w:name w:val="List a"/>
    <w:basedOn w:val="Standaard"/>
    <w:qFormat/>
    <w:rsid w:val="00D026DC"/>
    <w:pPr>
      <w:numPr>
        <w:ilvl w:val="1"/>
        <w:numId w:val="37"/>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D026DC"/>
    <w:pPr>
      <w:numPr>
        <w:numId w:val="29"/>
      </w:numPr>
    </w:pPr>
  </w:style>
  <w:style w:type="paragraph" w:styleId="Inhopg5">
    <w:name w:val="toc 5"/>
    <w:basedOn w:val="Standaard"/>
    <w:next w:val="Standaard"/>
    <w:autoRedefine/>
    <w:uiPriority w:val="39"/>
    <w:rsid w:val="00D026DC"/>
    <w:pPr>
      <w:tabs>
        <w:tab w:val="right" w:leader="dot" w:pos="10206"/>
      </w:tabs>
      <w:spacing w:before="60" w:after="60" w:line="240" w:lineRule="auto"/>
      <w:ind w:left="1843" w:hanging="1418"/>
    </w:pPr>
    <w:rPr>
      <w:rFonts w:eastAsia="Times New Roman" w:cs="Times New Roman"/>
      <w:color w:val="00558C"/>
      <w:sz w:val="22"/>
      <w:szCs w:val="20"/>
    </w:rPr>
  </w:style>
  <w:style w:type="paragraph" w:styleId="Inhopg6">
    <w:name w:val="toc 6"/>
    <w:basedOn w:val="Standaard"/>
    <w:next w:val="Standaard"/>
    <w:autoRedefine/>
    <w:rsid w:val="00D026DC"/>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D026DC"/>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D026DC"/>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D026DC"/>
    <w:pPr>
      <w:spacing w:line="240" w:lineRule="auto"/>
      <w:ind w:left="1680"/>
    </w:pPr>
    <w:rPr>
      <w:rFonts w:ascii="Arial" w:eastAsia="Times New Roman" w:hAnsi="Arial" w:cs="Times New Roman"/>
      <w:sz w:val="20"/>
      <w:szCs w:val="20"/>
    </w:rPr>
  </w:style>
  <w:style w:type="paragraph" w:customStyle="1" w:styleId="Listi">
    <w:name w:val="List i"/>
    <w:basedOn w:val="Standaard"/>
    <w:qFormat/>
    <w:rsid w:val="00D026DC"/>
    <w:pPr>
      <w:numPr>
        <w:ilvl w:val="2"/>
        <w:numId w:val="37"/>
      </w:numPr>
      <w:spacing w:after="120"/>
    </w:pPr>
    <w:rPr>
      <w:sz w:val="20"/>
    </w:rPr>
  </w:style>
  <w:style w:type="paragraph" w:customStyle="1" w:styleId="Listitext">
    <w:name w:val="List i text"/>
    <w:basedOn w:val="Standaard"/>
    <w:rsid w:val="00D026DC"/>
    <w:pPr>
      <w:ind w:left="2268" w:hanging="567"/>
    </w:pPr>
    <w:rPr>
      <w:sz w:val="20"/>
    </w:rPr>
  </w:style>
  <w:style w:type="paragraph" w:customStyle="1" w:styleId="Bullet1text">
    <w:name w:val="Bullet 1 text"/>
    <w:basedOn w:val="Standaard"/>
    <w:qFormat/>
    <w:rsid w:val="00D026DC"/>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Standaard"/>
    <w:rsid w:val="00D026DC"/>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Standaard"/>
    <w:rsid w:val="00D026DC"/>
    <w:pPr>
      <w:numPr>
        <w:numId w:val="32"/>
      </w:numPr>
      <w:spacing w:after="120" w:line="240" w:lineRule="auto"/>
    </w:pPr>
    <w:rPr>
      <w:rFonts w:eastAsia="Times New Roman" w:cs="Times New Roman"/>
      <w:sz w:val="20"/>
      <w:szCs w:val="20"/>
      <w:lang w:eastAsia="en-GB"/>
    </w:rPr>
  </w:style>
  <w:style w:type="paragraph" w:customStyle="1" w:styleId="Bullet3text">
    <w:name w:val="Bullet 3 text"/>
    <w:basedOn w:val="Standaard"/>
    <w:rsid w:val="00D026D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Standaard"/>
    <w:qFormat/>
    <w:rsid w:val="00D026DC"/>
    <w:pPr>
      <w:numPr>
        <w:numId w:val="37"/>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D026DC"/>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D026DC"/>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D026DC"/>
    <w:rPr>
      <w:rFonts w:ascii="Tahoma" w:eastAsia="Times New Roman" w:hAnsi="Tahoma" w:cs="Times New Roman"/>
      <w:sz w:val="20"/>
      <w:szCs w:val="24"/>
      <w:shd w:val="clear" w:color="auto" w:fill="000080"/>
      <w:lang w:val="de-DE" w:eastAsia="de-DE"/>
    </w:rPr>
  </w:style>
  <w:style w:type="character" w:styleId="GevolgdeHyperlink">
    <w:name w:val="FollowedHyperlink"/>
    <w:rsid w:val="00D026DC"/>
    <w:rPr>
      <w:color w:val="800080"/>
      <w:u w:val="single"/>
    </w:rPr>
  </w:style>
  <w:style w:type="paragraph" w:styleId="Normaalweb">
    <w:name w:val="Normal (Web)"/>
    <w:basedOn w:val="Standaard"/>
    <w:uiPriority w:val="99"/>
    <w:rsid w:val="00D026D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D026DC"/>
    <w:pPr>
      <w:tabs>
        <w:tab w:val="left" w:pos="1134"/>
        <w:tab w:val="right" w:pos="9781"/>
      </w:tabs>
    </w:pPr>
  </w:style>
  <w:style w:type="character" w:styleId="Nadruk">
    <w:name w:val="Emphasis"/>
    <w:rsid w:val="00D026DC"/>
    <w:rPr>
      <w:i/>
      <w:iCs/>
    </w:rPr>
  </w:style>
  <w:style w:type="character" w:styleId="HTML-citaat">
    <w:name w:val="HTML Cite"/>
    <w:rsid w:val="00D026DC"/>
    <w:rPr>
      <w:i/>
      <w:iCs/>
    </w:rPr>
  </w:style>
  <w:style w:type="paragraph" w:customStyle="1" w:styleId="equation">
    <w:name w:val="equation"/>
    <w:basedOn w:val="Standaard"/>
    <w:next w:val="Plattetekst"/>
    <w:rsid w:val="00D026DC"/>
    <w:pPr>
      <w:keepNext/>
      <w:spacing w:after="120" w:line="240" w:lineRule="auto"/>
    </w:pPr>
    <w:rPr>
      <w:rFonts w:eastAsia="Times New Roman" w:cs="Times New Roman"/>
      <w:i/>
      <w:sz w:val="22"/>
      <w:szCs w:val="24"/>
      <w:u w:val="single"/>
    </w:rPr>
  </w:style>
  <w:style w:type="paragraph" w:customStyle="1" w:styleId="TableofAppendices">
    <w:name w:val="Table of Appendices"/>
    <w:basedOn w:val="Lijstmetafbeeldingen"/>
    <w:next w:val="Plattetekst"/>
    <w:rsid w:val="00974564"/>
  </w:style>
  <w:style w:type="paragraph" w:customStyle="1" w:styleId="Default">
    <w:name w:val="Default"/>
    <w:rsid w:val="00D026DC"/>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D026DC"/>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D026DC"/>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D026DC"/>
    <w:pPr>
      <w:numPr>
        <w:numId w:val="41"/>
      </w:numPr>
    </w:pPr>
    <w:rPr>
      <w:sz w:val="20"/>
    </w:rPr>
  </w:style>
  <w:style w:type="paragraph" w:customStyle="1" w:styleId="Textedesaisie">
    <w:name w:val="Texte de saisie"/>
    <w:basedOn w:val="Standaard"/>
    <w:link w:val="TextedesaisieCar"/>
    <w:rsid w:val="00D026DC"/>
    <w:rPr>
      <w:color w:val="000000" w:themeColor="text1"/>
      <w:sz w:val="22"/>
    </w:rPr>
  </w:style>
  <w:style w:type="character" w:customStyle="1" w:styleId="TextedesaisieCar">
    <w:name w:val="Texte de saisie Car"/>
    <w:basedOn w:val="Standaardalinea-lettertype"/>
    <w:link w:val="Textedesaisie"/>
    <w:rsid w:val="00D026DC"/>
    <w:rPr>
      <w:color w:val="000000" w:themeColor="text1"/>
      <w:lang w:val="en-GB"/>
    </w:rPr>
  </w:style>
  <w:style w:type="paragraph" w:customStyle="1" w:styleId="AnnexTablecaption">
    <w:name w:val="Annex Table caption"/>
    <w:basedOn w:val="Tablecaption"/>
    <w:next w:val="Standaard"/>
    <w:rsid w:val="00D026DC"/>
    <w:pPr>
      <w:ind w:left="851" w:hanging="851"/>
    </w:pPr>
  </w:style>
  <w:style w:type="paragraph" w:customStyle="1" w:styleId="Figurecaption">
    <w:name w:val="Figure caption"/>
    <w:basedOn w:val="Bijschrift"/>
    <w:next w:val="Standaard"/>
    <w:qFormat/>
    <w:rsid w:val="00D026DC"/>
    <w:pPr>
      <w:numPr>
        <w:numId w:val="34"/>
      </w:numPr>
      <w:spacing w:before="240" w:after="240"/>
    </w:pPr>
  </w:style>
  <w:style w:type="paragraph" w:customStyle="1" w:styleId="TableofAnnexes">
    <w:name w:val="Table of Annexes"/>
    <w:basedOn w:val="Lijstmetafbeeldingen"/>
    <w:next w:val="Standaard"/>
    <w:rsid w:val="00EF1C54"/>
  </w:style>
  <w:style w:type="paragraph" w:customStyle="1" w:styleId="AnnexBHead1">
    <w:name w:val="Annex B Head 1"/>
    <w:basedOn w:val="AnnexAHead1"/>
    <w:next w:val="Heading1separatationline"/>
    <w:rsid w:val="00D026DC"/>
    <w:pPr>
      <w:numPr>
        <w:numId w:val="13"/>
      </w:numPr>
    </w:pPr>
  </w:style>
  <w:style w:type="paragraph" w:styleId="Geenafstand">
    <w:name w:val="No Spacing"/>
    <w:uiPriority w:val="1"/>
    <w:semiHidden/>
    <w:rsid w:val="00D026DC"/>
    <w:pPr>
      <w:spacing w:after="0" w:line="240" w:lineRule="auto"/>
    </w:pPr>
    <w:rPr>
      <w:sz w:val="18"/>
      <w:lang w:val="en-GB"/>
    </w:rPr>
  </w:style>
  <w:style w:type="paragraph" w:customStyle="1" w:styleId="AnnexBHead2">
    <w:name w:val="Annex B Head 2"/>
    <w:basedOn w:val="AnnexAHead2"/>
    <w:next w:val="Heading2separationline"/>
    <w:rsid w:val="00D026DC"/>
    <w:pPr>
      <w:numPr>
        <w:numId w:val="13"/>
      </w:numPr>
    </w:pPr>
  </w:style>
  <w:style w:type="paragraph" w:customStyle="1" w:styleId="AnnexBHead3">
    <w:name w:val="Annex B Head 3"/>
    <w:basedOn w:val="AnnexAHead3"/>
    <w:next w:val="Plattetekst"/>
    <w:rsid w:val="00D026DC"/>
    <w:pPr>
      <w:numPr>
        <w:numId w:val="14"/>
      </w:numPr>
    </w:pPr>
  </w:style>
  <w:style w:type="paragraph" w:customStyle="1" w:styleId="AnnexBHead4">
    <w:name w:val="Annex B Head 4"/>
    <w:basedOn w:val="AnnexAHead4"/>
    <w:next w:val="Plattetekst"/>
    <w:rsid w:val="00D026DC"/>
    <w:pPr>
      <w:numPr>
        <w:numId w:val="14"/>
      </w:numPr>
    </w:pPr>
  </w:style>
  <w:style w:type="paragraph" w:customStyle="1" w:styleId="Tableheading">
    <w:name w:val="Table heading"/>
    <w:basedOn w:val="Standaard"/>
    <w:qFormat/>
    <w:rsid w:val="00D026DC"/>
    <w:pPr>
      <w:spacing w:before="60" w:after="60"/>
      <w:ind w:left="113" w:right="113"/>
    </w:pPr>
    <w:rPr>
      <w:b/>
      <w:color w:val="407EC9"/>
      <w:sz w:val="20"/>
      <w:lang w:val="en-US"/>
    </w:rPr>
  </w:style>
  <w:style w:type="paragraph" w:customStyle="1" w:styleId="Appendix">
    <w:name w:val="Appendix"/>
    <w:basedOn w:val="Annex"/>
    <w:next w:val="Standaard"/>
    <w:rsid w:val="00D026DC"/>
    <w:pPr>
      <w:numPr>
        <w:numId w:val="27"/>
      </w:numPr>
      <w:spacing w:before="120" w:after="240" w:line="240" w:lineRule="auto"/>
    </w:pPr>
    <w:rPr>
      <w:rFonts w:eastAsia="Calibri" w:cs="Calibri"/>
      <w:bCs/>
      <w:caps w:val="0"/>
      <w:szCs w:val="28"/>
    </w:rPr>
  </w:style>
  <w:style w:type="paragraph" w:customStyle="1" w:styleId="Footerlandscape">
    <w:name w:val="Footer landscape"/>
    <w:basedOn w:val="Standaard"/>
    <w:rsid w:val="00D026DC"/>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D026DC"/>
    <w:rPr>
      <w:caps/>
      <w:color w:val="00558C"/>
      <w:sz w:val="50"/>
    </w:rPr>
  </w:style>
  <w:style w:type="paragraph" w:customStyle="1" w:styleId="Documentdate">
    <w:name w:val="Document date"/>
    <w:basedOn w:val="Standaard"/>
    <w:rsid w:val="00D026DC"/>
    <w:rPr>
      <w:b/>
      <w:color w:val="00558C"/>
      <w:sz w:val="28"/>
    </w:rPr>
  </w:style>
  <w:style w:type="paragraph" w:customStyle="1" w:styleId="Footerportrait">
    <w:name w:val="Footer portrait"/>
    <w:basedOn w:val="Standaard"/>
    <w:rsid w:val="00D026DC"/>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D026DC"/>
    <w:pPr>
      <w:ind w:left="0" w:right="0"/>
    </w:pPr>
    <w:rPr>
      <w:b w:val="0"/>
      <w:color w:val="00558C"/>
    </w:rPr>
  </w:style>
  <w:style w:type="character" w:styleId="Tekstvantijdelijkeaanduiding">
    <w:name w:val="Placeholder Text"/>
    <w:basedOn w:val="Standaardalinea-lettertype"/>
    <w:uiPriority w:val="99"/>
    <w:semiHidden/>
    <w:rsid w:val="00D026DC"/>
    <w:rPr>
      <w:color w:val="808080"/>
    </w:rPr>
  </w:style>
  <w:style w:type="paragraph" w:customStyle="1" w:styleId="Style1">
    <w:name w:val="Style1"/>
    <w:basedOn w:val="Tableheading"/>
    <w:rsid w:val="00D026DC"/>
  </w:style>
  <w:style w:type="paragraph" w:customStyle="1" w:styleId="Style2">
    <w:name w:val="Style2"/>
    <w:basedOn w:val="Inhopg3"/>
    <w:autoRedefine/>
    <w:rsid w:val="00D026DC"/>
    <w:pPr>
      <w:tabs>
        <w:tab w:val="left" w:pos="1985"/>
        <w:tab w:val="right" w:pos="10195"/>
      </w:tabs>
    </w:pPr>
    <w:rPr>
      <w:rFonts w:eastAsiaTheme="minorEastAsia"/>
      <w:noProof/>
      <w:sz w:val="24"/>
      <w:szCs w:val="24"/>
      <w:lang w:val="en-US"/>
    </w:rPr>
  </w:style>
  <w:style w:type="paragraph" w:customStyle="1" w:styleId="Equationcaption">
    <w:name w:val="Equation caption"/>
    <w:basedOn w:val="Standaard"/>
    <w:next w:val="Plattetekst"/>
    <w:qFormat/>
    <w:rsid w:val="00D026DC"/>
    <w:pPr>
      <w:keepNext/>
      <w:numPr>
        <w:numId w:val="33"/>
      </w:numPr>
      <w:spacing w:after="120" w:line="240" w:lineRule="auto"/>
    </w:pPr>
    <w:rPr>
      <w:rFonts w:eastAsia="Times New Roman" w:cs="Times New Roman"/>
      <w:i/>
      <w:sz w:val="22"/>
      <w:szCs w:val="24"/>
      <w:u w:val="single"/>
    </w:rPr>
  </w:style>
  <w:style w:type="paragraph" w:customStyle="1" w:styleId="Headingseparationline-landscape">
    <w:name w:val="Heading separation line - landscape"/>
    <w:basedOn w:val="Heading1separatationline"/>
    <w:rsid w:val="00D026DC"/>
    <w:pPr>
      <w:ind w:right="14317"/>
    </w:pPr>
  </w:style>
  <w:style w:type="paragraph" w:styleId="Bloktekst">
    <w:name w:val="Block Text"/>
    <w:basedOn w:val="Standaard"/>
    <w:rsid w:val="00AC3C16"/>
    <w:pPr>
      <w:spacing w:after="120" w:line="240" w:lineRule="auto"/>
      <w:ind w:left="1440" w:right="1440"/>
    </w:pPr>
    <w:rPr>
      <w:rFonts w:ascii="Arial" w:eastAsia="Times New Roman" w:hAnsi="Arial" w:cs="Arial"/>
      <w:sz w:val="22"/>
      <w:lang w:eastAsia="en-GB"/>
    </w:rPr>
  </w:style>
  <w:style w:type="paragraph" w:styleId="Plattetekstinspringen">
    <w:name w:val="Body Text Indent"/>
    <w:basedOn w:val="Standaard"/>
    <w:link w:val="PlattetekstinspringenChar"/>
    <w:rsid w:val="00AC3C16"/>
    <w:pPr>
      <w:tabs>
        <w:tab w:val="num" w:pos="567"/>
      </w:tabs>
      <w:spacing w:after="120" w:line="240" w:lineRule="auto"/>
      <w:ind w:left="567" w:hanging="567"/>
    </w:pPr>
    <w:rPr>
      <w:rFonts w:ascii="Arial" w:eastAsia="Times New Roman" w:hAnsi="Arial" w:cs="Arial"/>
      <w:sz w:val="22"/>
      <w:lang w:eastAsia="en-GB"/>
    </w:rPr>
  </w:style>
  <w:style w:type="character" w:customStyle="1" w:styleId="PlattetekstinspringenChar">
    <w:name w:val="Platte tekst inspringen Char"/>
    <w:basedOn w:val="Standaardalinea-lettertype"/>
    <w:link w:val="Plattetekstinspringen"/>
    <w:rsid w:val="00AC3C16"/>
    <w:rPr>
      <w:rFonts w:ascii="Arial" w:eastAsia="Times New Roman" w:hAnsi="Arial" w:cs="Arial"/>
      <w:lang w:val="en-GB" w:eastAsia="en-GB"/>
    </w:rPr>
  </w:style>
  <w:style w:type="paragraph" w:styleId="Plattetekstinspringen2">
    <w:name w:val="Body Text Indent 2"/>
    <w:basedOn w:val="Standaard"/>
    <w:link w:val="Plattetekstinspringen2Char"/>
    <w:rsid w:val="00AC3C16"/>
    <w:pPr>
      <w:spacing w:after="120" w:line="240" w:lineRule="auto"/>
      <w:ind w:left="1134"/>
      <w:jc w:val="both"/>
    </w:pPr>
    <w:rPr>
      <w:rFonts w:ascii="Arial" w:eastAsia="Times New Roman" w:hAnsi="Arial" w:cs="Arial"/>
      <w:sz w:val="22"/>
      <w:lang w:eastAsia="de-DE"/>
    </w:rPr>
  </w:style>
  <w:style w:type="character" w:customStyle="1" w:styleId="Plattetekstinspringen2Char">
    <w:name w:val="Platte tekst inspringen 2 Char"/>
    <w:basedOn w:val="Standaardalinea-lettertype"/>
    <w:link w:val="Plattetekstinspringen2"/>
    <w:rsid w:val="00AC3C16"/>
    <w:rPr>
      <w:rFonts w:ascii="Arial" w:eastAsia="Times New Roman" w:hAnsi="Arial" w:cs="Arial"/>
      <w:lang w:val="en-GB" w:eastAsia="de-DE"/>
    </w:rPr>
  </w:style>
  <w:style w:type="paragraph" w:customStyle="1" w:styleId="Acronym">
    <w:name w:val="Acronym"/>
    <w:basedOn w:val="Standaard"/>
    <w:qFormat/>
    <w:rsid w:val="00D026DC"/>
    <w:pPr>
      <w:spacing w:after="60"/>
      <w:ind w:left="1418" w:hanging="1418"/>
    </w:pPr>
    <w:rPr>
      <w:sz w:val="22"/>
    </w:rPr>
  </w:style>
  <w:style w:type="paragraph" w:styleId="Index1">
    <w:name w:val="index 1"/>
    <w:basedOn w:val="Standaard"/>
    <w:next w:val="Standaard"/>
    <w:autoRedefine/>
    <w:rsid w:val="00AC3C16"/>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Arial"/>
      <w:sz w:val="22"/>
      <w:lang w:eastAsia="de-DE"/>
    </w:rPr>
  </w:style>
  <w:style w:type="paragraph" w:styleId="Index2">
    <w:name w:val="index 2"/>
    <w:basedOn w:val="Standaard"/>
    <w:next w:val="Standaard"/>
    <w:autoRedefine/>
    <w:rsid w:val="00AC3C16"/>
    <w:pPr>
      <w:tabs>
        <w:tab w:val="left" w:pos="794"/>
        <w:tab w:val="left" w:pos="1191"/>
        <w:tab w:val="left" w:pos="1588"/>
        <w:tab w:val="left" w:pos="1985"/>
      </w:tabs>
      <w:overflowPunct w:val="0"/>
      <w:autoSpaceDE w:val="0"/>
      <w:autoSpaceDN w:val="0"/>
      <w:adjustRightInd w:val="0"/>
      <w:spacing w:before="120" w:line="240" w:lineRule="auto"/>
      <w:ind w:left="283"/>
      <w:textAlignment w:val="baseline"/>
    </w:pPr>
    <w:rPr>
      <w:rFonts w:ascii="Arial" w:eastAsia="Times New Roman" w:hAnsi="Arial" w:cs="Arial"/>
      <w:sz w:val="22"/>
      <w:lang w:eastAsia="de-DE"/>
    </w:rPr>
  </w:style>
  <w:style w:type="paragraph" w:styleId="Index3">
    <w:name w:val="index 3"/>
    <w:basedOn w:val="Standaard"/>
    <w:next w:val="Standaard"/>
    <w:autoRedefine/>
    <w:rsid w:val="00AC3C16"/>
    <w:pPr>
      <w:tabs>
        <w:tab w:val="left" w:pos="794"/>
        <w:tab w:val="left" w:pos="1191"/>
        <w:tab w:val="left" w:pos="1588"/>
        <w:tab w:val="left" w:pos="1985"/>
      </w:tabs>
      <w:overflowPunct w:val="0"/>
      <w:autoSpaceDE w:val="0"/>
      <w:autoSpaceDN w:val="0"/>
      <w:adjustRightInd w:val="0"/>
      <w:spacing w:before="120" w:line="240" w:lineRule="auto"/>
      <w:ind w:left="566"/>
      <w:textAlignment w:val="baseline"/>
    </w:pPr>
    <w:rPr>
      <w:rFonts w:ascii="Arial" w:eastAsia="Times New Roman" w:hAnsi="Arial" w:cs="Arial"/>
      <w:sz w:val="22"/>
      <w:lang w:eastAsia="de-DE"/>
    </w:rPr>
  </w:style>
  <w:style w:type="paragraph" w:styleId="Index4">
    <w:name w:val="index 4"/>
    <w:basedOn w:val="Standaard"/>
    <w:next w:val="Standaard"/>
    <w:autoRedefine/>
    <w:rsid w:val="00AC3C16"/>
    <w:pPr>
      <w:tabs>
        <w:tab w:val="left" w:pos="794"/>
        <w:tab w:val="left" w:pos="1191"/>
        <w:tab w:val="left" w:pos="1588"/>
        <w:tab w:val="left" w:pos="1985"/>
      </w:tabs>
      <w:overflowPunct w:val="0"/>
      <w:autoSpaceDE w:val="0"/>
      <w:autoSpaceDN w:val="0"/>
      <w:adjustRightInd w:val="0"/>
      <w:spacing w:before="120" w:line="240" w:lineRule="auto"/>
      <w:ind w:left="849"/>
      <w:textAlignment w:val="baseline"/>
    </w:pPr>
    <w:rPr>
      <w:rFonts w:ascii="Arial" w:eastAsia="Times New Roman" w:hAnsi="Arial" w:cs="Arial"/>
      <w:sz w:val="22"/>
      <w:lang w:eastAsia="de-DE"/>
    </w:rPr>
  </w:style>
  <w:style w:type="paragraph" w:styleId="Index5">
    <w:name w:val="index 5"/>
    <w:basedOn w:val="Standaard"/>
    <w:next w:val="Standaard"/>
    <w:autoRedefine/>
    <w:rsid w:val="00AC3C16"/>
    <w:pPr>
      <w:tabs>
        <w:tab w:val="left" w:pos="794"/>
        <w:tab w:val="left" w:pos="1191"/>
        <w:tab w:val="left" w:pos="1588"/>
        <w:tab w:val="left" w:pos="1985"/>
      </w:tabs>
      <w:overflowPunct w:val="0"/>
      <w:autoSpaceDE w:val="0"/>
      <w:autoSpaceDN w:val="0"/>
      <w:adjustRightInd w:val="0"/>
      <w:spacing w:before="120" w:line="240" w:lineRule="auto"/>
      <w:ind w:left="1132"/>
      <w:textAlignment w:val="baseline"/>
    </w:pPr>
    <w:rPr>
      <w:rFonts w:ascii="Arial" w:eastAsia="Times New Roman" w:hAnsi="Arial" w:cs="Arial"/>
      <w:sz w:val="22"/>
      <w:lang w:eastAsia="de-DE"/>
    </w:rPr>
  </w:style>
  <w:style w:type="paragraph" w:styleId="Index6">
    <w:name w:val="index 6"/>
    <w:basedOn w:val="Standaard"/>
    <w:next w:val="Standaard"/>
    <w:autoRedefine/>
    <w:rsid w:val="00AC3C16"/>
    <w:pPr>
      <w:tabs>
        <w:tab w:val="left" w:pos="794"/>
        <w:tab w:val="left" w:pos="1191"/>
        <w:tab w:val="left" w:pos="1588"/>
        <w:tab w:val="left" w:pos="1985"/>
      </w:tabs>
      <w:overflowPunct w:val="0"/>
      <w:autoSpaceDE w:val="0"/>
      <w:autoSpaceDN w:val="0"/>
      <w:adjustRightInd w:val="0"/>
      <w:spacing w:before="120" w:line="240" w:lineRule="auto"/>
      <w:ind w:left="1415"/>
      <w:textAlignment w:val="baseline"/>
    </w:pPr>
    <w:rPr>
      <w:rFonts w:ascii="Arial" w:eastAsia="Times New Roman" w:hAnsi="Arial" w:cs="Arial"/>
      <w:sz w:val="22"/>
      <w:lang w:eastAsia="de-DE"/>
    </w:rPr>
  </w:style>
  <w:style w:type="paragraph" w:styleId="Index7">
    <w:name w:val="index 7"/>
    <w:basedOn w:val="Standaard"/>
    <w:next w:val="Standaard"/>
    <w:autoRedefine/>
    <w:rsid w:val="00AC3C16"/>
    <w:pPr>
      <w:tabs>
        <w:tab w:val="left" w:pos="794"/>
        <w:tab w:val="left" w:pos="1191"/>
        <w:tab w:val="left" w:pos="1588"/>
        <w:tab w:val="left" w:pos="1985"/>
      </w:tabs>
      <w:overflowPunct w:val="0"/>
      <w:autoSpaceDE w:val="0"/>
      <w:autoSpaceDN w:val="0"/>
      <w:adjustRightInd w:val="0"/>
      <w:spacing w:before="120" w:line="240" w:lineRule="auto"/>
      <w:ind w:left="1698"/>
      <w:textAlignment w:val="baseline"/>
    </w:pPr>
    <w:rPr>
      <w:rFonts w:ascii="Arial" w:eastAsia="Times New Roman" w:hAnsi="Arial" w:cs="Arial"/>
      <w:sz w:val="22"/>
      <w:lang w:eastAsia="de-DE"/>
    </w:rPr>
  </w:style>
  <w:style w:type="paragraph" w:styleId="Indexkop">
    <w:name w:val="index heading"/>
    <w:basedOn w:val="Standaard"/>
    <w:next w:val="Index1"/>
    <w:rsid w:val="00AC3C16"/>
    <w:pPr>
      <w:tabs>
        <w:tab w:val="left" w:pos="794"/>
        <w:tab w:val="left" w:pos="1191"/>
        <w:tab w:val="left" w:pos="1588"/>
        <w:tab w:val="left" w:pos="1985"/>
      </w:tabs>
      <w:overflowPunct w:val="0"/>
      <w:autoSpaceDE w:val="0"/>
      <w:autoSpaceDN w:val="0"/>
      <w:adjustRightInd w:val="0"/>
      <w:spacing w:before="120" w:line="240" w:lineRule="auto"/>
      <w:textAlignment w:val="baseline"/>
    </w:pPr>
    <w:rPr>
      <w:rFonts w:ascii="Arial" w:eastAsia="Times New Roman" w:hAnsi="Arial" w:cs="Arial"/>
      <w:sz w:val="22"/>
      <w:lang w:eastAsia="de-DE"/>
    </w:rPr>
  </w:style>
  <w:style w:type="paragraph" w:customStyle="1" w:styleId="List1indent">
    <w:name w:val="List 1 indent"/>
    <w:basedOn w:val="Standaard"/>
    <w:rsid w:val="00AC3C16"/>
    <w:pPr>
      <w:tabs>
        <w:tab w:val="num" w:pos="1134"/>
      </w:tabs>
      <w:spacing w:after="120" w:line="240" w:lineRule="auto"/>
      <w:ind w:left="1134" w:hanging="567"/>
      <w:jc w:val="both"/>
    </w:pPr>
    <w:rPr>
      <w:rFonts w:ascii="Arial" w:eastAsia="Times New Roman" w:hAnsi="Arial" w:cs="Arial"/>
      <w:sz w:val="22"/>
      <w:szCs w:val="20"/>
      <w:lang w:eastAsia="en-GB"/>
    </w:rPr>
  </w:style>
  <w:style w:type="paragraph" w:customStyle="1" w:styleId="List1indent2">
    <w:name w:val="List 1 indent 2"/>
    <w:basedOn w:val="Standaard"/>
    <w:rsid w:val="00AC3C16"/>
    <w:pPr>
      <w:numPr>
        <w:ilvl w:val="2"/>
        <w:numId w:val="4"/>
      </w:numPr>
      <w:spacing w:after="120" w:line="240" w:lineRule="auto"/>
      <w:jc w:val="both"/>
    </w:pPr>
    <w:rPr>
      <w:rFonts w:ascii="Arial" w:eastAsia="Times New Roman" w:hAnsi="Arial" w:cs="Arial"/>
      <w:sz w:val="20"/>
      <w:szCs w:val="20"/>
      <w:lang w:eastAsia="en-GB"/>
    </w:rPr>
  </w:style>
  <w:style w:type="paragraph" w:customStyle="1" w:styleId="List1indent2text">
    <w:name w:val="List 1 indent 2 text"/>
    <w:basedOn w:val="Standaard"/>
    <w:rsid w:val="00AC3C16"/>
    <w:pPr>
      <w:spacing w:after="120" w:line="240" w:lineRule="auto"/>
      <w:ind w:left="1701"/>
      <w:jc w:val="both"/>
    </w:pPr>
    <w:rPr>
      <w:rFonts w:ascii="Arial" w:eastAsia="Times New Roman" w:hAnsi="Arial" w:cs="Arial"/>
      <w:sz w:val="20"/>
      <w:szCs w:val="20"/>
      <w:lang w:eastAsia="en-GB"/>
    </w:rPr>
  </w:style>
  <w:style w:type="paragraph" w:customStyle="1" w:styleId="List1indenttext">
    <w:name w:val="List 1 indent text"/>
    <w:basedOn w:val="Standaard"/>
    <w:rsid w:val="00AC3C16"/>
    <w:pPr>
      <w:spacing w:after="120" w:line="240" w:lineRule="auto"/>
      <w:ind w:left="1134"/>
      <w:jc w:val="both"/>
    </w:pPr>
    <w:rPr>
      <w:rFonts w:ascii="Arial" w:eastAsia="Times New Roman" w:hAnsi="Arial" w:cs="Arial"/>
      <w:sz w:val="22"/>
      <w:szCs w:val="20"/>
      <w:lang w:eastAsia="en-GB"/>
    </w:rPr>
  </w:style>
  <w:style w:type="paragraph" w:styleId="Lijstopsomteken">
    <w:name w:val="List Bullet"/>
    <w:basedOn w:val="Standaard"/>
    <w:autoRedefine/>
    <w:rsid w:val="00AC3C16"/>
    <w:pPr>
      <w:spacing w:before="60" w:after="80" w:line="240" w:lineRule="auto"/>
      <w:ind w:left="354"/>
    </w:pPr>
    <w:rPr>
      <w:rFonts w:ascii="Arial" w:eastAsia="Times New Roman" w:hAnsi="Arial" w:cs="Arial"/>
      <w:sz w:val="22"/>
      <w:lang w:eastAsia="en-GB"/>
    </w:rPr>
  </w:style>
  <w:style w:type="paragraph" w:styleId="Citaat">
    <w:name w:val="Quote"/>
    <w:basedOn w:val="Standaard"/>
    <w:link w:val="CitaatChar"/>
    <w:uiPriority w:val="99"/>
    <w:rsid w:val="00AC3C16"/>
    <w:pPr>
      <w:spacing w:before="60" w:after="60" w:line="240" w:lineRule="auto"/>
      <w:ind w:left="567" w:right="935"/>
      <w:jc w:val="both"/>
    </w:pPr>
    <w:rPr>
      <w:rFonts w:ascii="Arial" w:eastAsia="Times New Roman" w:hAnsi="Arial" w:cs="Arial"/>
      <w:i/>
      <w:sz w:val="22"/>
      <w:lang w:eastAsia="en-GB"/>
    </w:rPr>
  </w:style>
  <w:style w:type="character" w:customStyle="1" w:styleId="CitaatChar">
    <w:name w:val="Citaat Char"/>
    <w:basedOn w:val="Standaardalinea-lettertype"/>
    <w:link w:val="Citaat"/>
    <w:uiPriority w:val="99"/>
    <w:rsid w:val="00AC3C16"/>
    <w:rPr>
      <w:rFonts w:ascii="Arial" w:eastAsia="Times New Roman" w:hAnsi="Arial" w:cs="Arial"/>
      <w:i/>
      <w:lang w:val="en-GB" w:eastAsia="en-GB"/>
    </w:rPr>
  </w:style>
  <w:style w:type="paragraph" w:customStyle="1" w:styleId="References">
    <w:name w:val="References"/>
    <w:basedOn w:val="Standaard"/>
    <w:uiPriority w:val="99"/>
    <w:rsid w:val="00AC3C16"/>
    <w:pPr>
      <w:tabs>
        <w:tab w:val="left" w:pos="567"/>
      </w:tabs>
      <w:spacing w:after="120" w:line="240" w:lineRule="auto"/>
      <w:ind w:left="720" w:hanging="360"/>
    </w:pPr>
    <w:rPr>
      <w:rFonts w:ascii="Arial" w:eastAsia="Times New Roman" w:hAnsi="Arial" w:cs="Arial"/>
      <w:sz w:val="22"/>
      <w:szCs w:val="20"/>
      <w:lang w:eastAsia="en-GB"/>
    </w:rPr>
  </w:style>
  <w:style w:type="paragraph" w:styleId="Ondertitel">
    <w:name w:val="Subtitle"/>
    <w:basedOn w:val="Standaard"/>
    <w:link w:val="OndertitelChar"/>
    <w:rsid w:val="00AC3C16"/>
    <w:pPr>
      <w:spacing w:after="60" w:line="240" w:lineRule="auto"/>
      <w:jc w:val="center"/>
      <w:outlineLvl w:val="1"/>
    </w:pPr>
    <w:rPr>
      <w:rFonts w:ascii="Arial" w:eastAsia="Times New Roman" w:hAnsi="Arial" w:cs="Arial"/>
      <w:b/>
      <w:sz w:val="28"/>
      <w:szCs w:val="28"/>
      <w:lang w:eastAsia="en-GB"/>
    </w:rPr>
  </w:style>
  <w:style w:type="character" w:customStyle="1" w:styleId="OndertitelChar">
    <w:name w:val="Ondertitel Char"/>
    <w:basedOn w:val="Standaardalinea-lettertype"/>
    <w:link w:val="Ondertitel"/>
    <w:rsid w:val="00AC3C16"/>
    <w:rPr>
      <w:rFonts w:ascii="Arial" w:eastAsia="Times New Roman" w:hAnsi="Arial" w:cs="Arial"/>
      <w:b/>
      <w:sz w:val="28"/>
      <w:szCs w:val="28"/>
      <w:lang w:val="en-GB" w:eastAsia="en-GB"/>
    </w:rPr>
  </w:style>
  <w:style w:type="paragraph" w:customStyle="1" w:styleId="AnnexCHead1">
    <w:name w:val="Annex C Head 1"/>
    <w:basedOn w:val="Standaard"/>
    <w:next w:val="Heading1separatationline"/>
    <w:rsid w:val="00D026DC"/>
    <w:pPr>
      <w:numPr>
        <w:numId w:val="15"/>
      </w:numPr>
    </w:pPr>
    <w:rPr>
      <w:b/>
      <w:caps/>
      <w:color w:val="407EC9"/>
      <w:sz w:val="28"/>
    </w:rPr>
  </w:style>
  <w:style w:type="paragraph" w:customStyle="1" w:styleId="Tabletext0">
    <w:name w:val="Table_text"/>
    <w:basedOn w:val="Standaard"/>
    <w:rsid w:val="00AC3C16"/>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textAlignment w:val="baseline"/>
    </w:pPr>
    <w:rPr>
      <w:rFonts w:ascii="Arial" w:eastAsia="Times New Roman" w:hAnsi="Arial" w:cs="Arial"/>
      <w:iCs/>
      <w:lang w:val="en-US" w:eastAsia="en-GB"/>
    </w:rPr>
  </w:style>
  <w:style w:type="paragraph" w:customStyle="1" w:styleId="AnnexCHead2">
    <w:name w:val="Annex C Head 2"/>
    <w:basedOn w:val="Standaard"/>
    <w:next w:val="Heading2separationline"/>
    <w:rsid w:val="00D026DC"/>
    <w:pPr>
      <w:numPr>
        <w:ilvl w:val="1"/>
        <w:numId w:val="15"/>
      </w:numPr>
    </w:pPr>
    <w:rPr>
      <w:b/>
      <w:caps/>
      <w:color w:val="407EC9"/>
      <w:sz w:val="24"/>
    </w:rPr>
  </w:style>
  <w:style w:type="paragraph" w:customStyle="1" w:styleId="AnnexCHead3">
    <w:name w:val="Annex C Head 3"/>
    <w:basedOn w:val="Standaard"/>
    <w:rsid w:val="00D026DC"/>
    <w:pPr>
      <w:numPr>
        <w:ilvl w:val="2"/>
        <w:numId w:val="15"/>
      </w:numPr>
      <w:spacing w:before="120" w:after="120"/>
    </w:pPr>
    <w:rPr>
      <w:b/>
      <w:smallCaps/>
      <w:color w:val="407EC9"/>
      <w:sz w:val="22"/>
    </w:rPr>
  </w:style>
  <w:style w:type="paragraph" w:customStyle="1" w:styleId="AnnexHeading1">
    <w:name w:val="Annex Heading 1"/>
    <w:basedOn w:val="Standaard"/>
    <w:next w:val="Plattetekst"/>
    <w:autoRedefine/>
    <w:rsid w:val="00AC3C16"/>
    <w:pPr>
      <w:numPr>
        <w:numId w:val="9"/>
      </w:numPr>
      <w:spacing w:before="240" w:after="240" w:line="240" w:lineRule="auto"/>
    </w:pPr>
    <w:rPr>
      <w:rFonts w:ascii="Arial" w:eastAsia="Times New Roman" w:hAnsi="Arial" w:cs="Arial"/>
      <w:b/>
      <w:caps/>
      <w:sz w:val="24"/>
      <w:lang w:eastAsia="en-GB"/>
    </w:rPr>
  </w:style>
  <w:style w:type="paragraph" w:customStyle="1" w:styleId="AnnexHeading2">
    <w:name w:val="Annex Heading 2"/>
    <w:basedOn w:val="Standaard"/>
    <w:next w:val="Plattetekst"/>
    <w:autoRedefine/>
    <w:rsid w:val="00AC3C16"/>
    <w:pPr>
      <w:spacing w:before="120" w:after="120" w:line="240" w:lineRule="auto"/>
    </w:pPr>
    <w:rPr>
      <w:rFonts w:ascii="Arial" w:eastAsia="Times New Roman" w:hAnsi="Arial" w:cs="Arial"/>
      <w:b/>
      <w:sz w:val="22"/>
      <w:lang w:eastAsia="en-GB"/>
    </w:rPr>
  </w:style>
  <w:style w:type="paragraph" w:customStyle="1" w:styleId="AnnexHeading3">
    <w:name w:val="Annex Heading 3"/>
    <w:basedOn w:val="Standaard"/>
    <w:next w:val="Standaard"/>
    <w:rsid w:val="00AC3C16"/>
    <w:pPr>
      <w:numPr>
        <w:ilvl w:val="2"/>
        <w:numId w:val="9"/>
      </w:numPr>
      <w:spacing w:before="120" w:after="120" w:line="240" w:lineRule="auto"/>
    </w:pPr>
    <w:rPr>
      <w:rFonts w:ascii="Arial" w:eastAsia="Times New Roman" w:hAnsi="Arial" w:cs="Arial"/>
      <w:sz w:val="22"/>
      <w:lang w:eastAsia="en-GB"/>
    </w:rPr>
  </w:style>
  <w:style w:type="paragraph" w:customStyle="1" w:styleId="AnnexHeading4">
    <w:name w:val="Annex Heading 4"/>
    <w:basedOn w:val="Standaard"/>
    <w:next w:val="Plattetekst"/>
    <w:rsid w:val="00AC3C16"/>
    <w:pPr>
      <w:numPr>
        <w:ilvl w:val="3"/>
        <w:numId w:val="9"/>
      </w:numPr>
      <w:spacing w:before="120" w:after="120" w:line="240" w:lineRule="auto"/>
    </w:pPr>
    <w:rPr>
      <w:rFonts w:ascii="Arial" w:eastAsia="Times New Roman" w:hAnsi="Arial" w:cs="Arial"/>
      <w:sz w:val="22"/>
      <w:lang w:eastAsia="en-GB"/>
    </w:rPr>
  </w:style>
  <w:style w:type="paragraph" w:styleId="Lijst2">
    <w:name w:val="List 2"/>
    <w:basedOn w:val="Standaard"/>
    <w:rsid w:val="00AC3C16"/>
    <w:pPr>
      <w:spacing w:line="240" w:lineRule="auto"/>
      <w:ind w:left="566" w:hanging="283"/>
      <w:contextualSpacing/>
    </w:pPr>
    <w:rPr>
      <w:rFonts w:ascii="Arial" w:eastAsia="Times New Roman" w:hAnsi="Arial" w:cs="Arial"/>
      <w:sz w:val="22"/>
      <w:lang w:eastAsia="en-GB"/>
    </w:rPr>
  </w:style>
  <w:style w:type="paragraph" w:customStyle="1" w:styleId="AppendixHeading1">
    <w:name w:val="Appendix Heading 1"/>
    <w:basedOn w:val="Standaard"/>
    <w:next w:val="Plattetekst"/>
    <w:rsid w:val="00AC3C16"/>
    <w:pPr>
      <w:spacing w:before="120" w:after="120" w:line="240" w:lineRule="auto"/>
    </w:pPr>
    <w:rPr>
      <w:rFonts w:ascii="Arial" w:eastAsia="Calibri" w:hAnsi="Arial" w:cs="Arial"/>
      <w:b/>
      <w:caps/>
      <w:sz w:val="24"/>
      <w:lang w:eastAsia="en-GB"/>
    </w:rPr>
  </w:style>
  <w:style w:type="paragraph" w:customStyle="1" w:styleId="AppendixHeading2">
    <w:name w:val="Appendix Heading 2"/>
    <w:basedOn w:val="Standaard"/>
    <w:next w:val="Plattetekst"/>
    <w:rsid w:val="00AC3C16"/>
    <w:pPr>
      <w:spacing w:before="120" w:after="120" w:line="240" w:lineRule="auto"/>
    </w:pPr>
    <w:rPr>
      <w:rFonts w:ascii="Arial" w:eastAsia="Calibri" w:hAnsi="Arial" w:cs="Arial"/>
      <w:b/>
      <w:sz w:val="22"/>
      <w:lang w:eastAsia="en-GB"/>
    </w:rPr>
  </w:style>
  <w:style w:type="paragraph" w:styleId="Platteteksteersteinspringing">
    <w:name w:val="Body Text First Indent"/>
    <w:basedOn w:val="Plattetekst"/>
    <w:link w:val="PlatteteksteersteinspringingChar"/>
    <w:rsid w:val="00AC3C16"/>
    <w:pPr>
      <w:spacing w:line="240" w:lineRule="auto"/>
      <w:ind w:firstLine="210"/>
    </w:pPr>
    <w:rPr>
      <w:rFonts w:ascii="Arial" w:eastAsia="Times New Roman" w:hAnsi="Arial" w:cs="Arial"/>
      <w:lang w:eastAsia="en-GB"/>
    </w:rPr>
  </w:style>
  <w:style w:type="character" w:customStyle="1" w:styleId="PlatteteksteersteinspringingChar">
    <w:name w:val="Platte tekst eerste inspringing Char"/>
    <w:basedOn w:val="PlattetekstChar"/>
    <w:link w:val="Platteteksteersteinspringing"/>
    <w:rsid w:val="00AC3C16"/>
    <w:rPr>
      <w:rFonts w:ascii="Arial" w:eastAsia="Times New Roman" w:hAnsi="Arial" w:cs="Arial"/>
      <w:lang w:val="en-GB" w:eastAsia="en-GB"/>
    </w:rPr>
  </w:style>
  <w:style w:type="paragraph" w:styleId="Platteteksteersteinspringing2">
    <w:name w:val="Body Text First Indent 2"/>
    <w:basedOn w:val="Plattetekstinspringen"/>
    <w:link w:val="Platteteksteersteinspringing2Char"/>
    <w:rsid w:val="00AC3C16"/>
    <w:pPr>
      <w:ind w:left="283" w:firstLine="210"/>
    </w:pPr>
  </w:style>
  <w:style w:type="character" w:customStyle="1" w:styleId="Platteteksteersteinspringing2Char">
    <w:name w:val="Platte tekst eerste inspringing 2 Char"/>
    <w:basedOn w:val="PlattetekstinspringenChar"/>
    <w:link w:val="Platteteksteersteinspringing2"/>
    <w:rsid w:val="00AC3C16"/>
    <w:rPr>
      <w:rFonts w:ascii="Arial" w:eastAsia="Times New Roman" w:hAnsi="Arial" w:cs="Arial"/>
      <w:lang w:val="en-GB" w:eastAsia="en-GB"/>
    </w:rPr>
  </w:style>
  <w:style w:type="paragraph" w:styleId="Plattetekst2">
    <w:name w:val="Body Text 2"/>
    <w:basedOn w:val="Standaard"/>
    <w:link w:val="Plattetekst2Char"/>
    <w:rsid w:val="00AC3C16"/>
    <w:pPr>
      <w:spacing w:after="120" w:line="480" w:lineRule="auto"/>
    </w:pPr>
    <w:rPr>
      <w:rFonts w:ascii="Arial" w:eastAsia="Times New Roman" w:hAnsi="Arial" w:cs="Arial"/>
      <w:sz w:val="22"/>
      <w:lang w:eastAsia="en-GB"/>
    </w:rPr>
  </w:style>
  <w:style w:type="character" w:customStyle="1" w:styleId="Plattetekst2Char">
    <w:name w:val="Platte tekst 2 Char"/>
    <w:basedOn w:val="Standaardalinea-lettertype"/>
    <w:link w:val="Plattetekst2"/>
    <w:rsid w:val="00AC3C16"/>
    <w:rPr>
      <w:rFonts w:ascii="Arial" w:eastAsia="Times New Roman" w:hAnsi="Arial" w:cs="Arial"/>
      <w:lang w:val="en-GB" w:eastAsia="en-GB"/>
    </w:rPr>
  </w:style>
  <w:style w:type="paragraph" w:customStyle="1" w:styleId="AppendixHeading3">
    <w:name w:val="Appendix Heading 3"/>
    <w:basedOn w:val="Standaard"/>
    <w:next w:val="Standaard"/>
    <w:rsid w:val="00AC3C16"/>
    <w:pPr>
      <w:spacing w:before="120" w:after="120" w:line="240" w:lineRule="auto"/>
    </w:pPr>
    <w:rPr>
      <w:rFonts w:ascii="Arial" w:eastAsia="Calibri" w:hAnsi="Arial" w:cs="Arial"/>
      <w:sz w:val="22"/>
      <w:lang w:eastAsia="en-GB"/>
    </w:rPr>
  </w:style>
  <w:style w:type="paragraph" w:customStyle="1" w:styleId="AnnexCHead4">
    <w:name w:val="Annex C Head 4"/>
    <w:basedOn w:val="Standaard"/>
    <w:next w:val="Plattetekst"/>
    <w:rsid w:val="00D026DC"/>
    <w:pPr>
      <w:numPr>
        <w:ilvl w:val="3"/>
        <w:numId w:val="15"/>
      </w:numPr>
      <w:spacing w:before="120" w:after="120"/>
    </w:pPr>
    <w:rPr>
      <w:b/>
      <w:color w:val="407EC9"/>
      <w:sz w:val="22"/>
      <w:lang w:eastAsia="de-DE"/>
    </w:rPr>
  </w:style>
  <w:style w:type="paragraph" w:customStyle="1" w:styleId="Tekstopmerking1">
    <w:name w:val="Tekst opmerking1"/>
    <w:basedOn w:val="Standaard"/>
    <w:rsid w:val="00AC3C16"/>
    <w:pPr>
      <w:suppressAutoHyphens/>
      <w:spacing w:line="240" w:lineRule="auto"/>
    </w:pPr>
    <w:rPr>
      <w:rFonts w:ascii="Arial" w:eastAsia="Times New Roman" w:hAnsi="Arial" w:cs="Times New Roman"/>
      <w:sz w:val="22"/>
      <w:szCs w:val="24"/>
      <w:lang w:eastAsia="ar-SA"/>
    </w:rPr>
  </w:style>
  <w:style w:type="paragraph" w:customStyle="1" w:styleId="Normaalweb1">
    <w:name w:val="Normaal (web)1"/>
    <w:basedOn w:val="Standaard"/>
    <w:rsid w:val="00AC3C16"/>
    <w:pPr>
      <w:suppressAutoHyphens/>
      <w:spacing w:line="240" w:lineRule="auto"/>
    </w:pPr>
    <w:rPr>
      <w:rFonts w:ascii="Arial" w:eastAsia="Times New Roman" w:hAnsi="Arial" w:cs="Times New Roman"/>
      <w:sz w:val="22"/>
      <w:szCs w:val="24"/>
      <w:lang w:val="en-US" w:eastAsia="ar-SA"/>
    </w:rPr>
  </w:style>
  <w:style w:type="paragraph" w:customStyle="1" w:styleId="AnnexDHead1">
    <w:name w:val="Annex D Head 1"/>
    <w:basedOn w:val="Standaard"/>
    <w:next w:val="Heading1separatationline"/>
    <w:rsid w:val="00D026DC"/>
    <w:pPr>
      <w:numPr>
        <w:numId w:val="16"/>
      </w:numPr>
    </w:pPr>
    <w:rPr>
      <w:b/>
      <w:caps/>
      <w:color w:val="407EC9"/>
      <w:sz w:val="28"/>
      <w:lang w:eastAsia="de-DE"/>
    </w:rPr>
  </w:style>
  <w:style w:type="paragraph" w:customStyle="1" w:styleId="WW-Default">
    <w:name w:val="WW-Default"/>
    <w:rsid w:val="00AC3C16"/>
    <w:pPr>
      <w:suppressAutoHyphens/>
      <w:autoSpaceDE w:val="0"/>
      <w:spacing w:after="0" w:line="240" w:lineRule="auto"/>
    </w:pPr>
    <w:rPr>
      <w:rFonts w:ascii="Arial" w:eastAsia="Arial" w:hAnsi="Arial" w:cs="Arial"/>
      <w:color w:val="000000"/>
      <w:sz w:val="24"/>
      <w:szCs w:val="24"/>
      <w:lang w:val="en-US" w:eastAsia="ar-SA"/>
    </w:rPr>
  </w:style>
  <w:style w:type="paragraph" w:customStyle="1" w:styleId="ANNEXDHEAD2">
    <w:name w:val="ANNEX D HEAD 2"/>
    <w:basedOn w:val="Plattetekst"/>
    <w:next w:val="Heading2separationline"/>
    <w:rsid w:val="00D026DC"/>
    <w:pPr>
      <w:numPr>
        <w:ilvl w:val="1"/>
        <w:numId w:val="16"/>
      </w:numPr>
      <w:spacing w:before="120"/>
    </w:pPr>
    <w:rPr>
      <w:b/>
      <w:color w:val="407EC9"/>
      <w:sz w:val="24"/>
      <w:lang w:eastAsia="de-DE"/>
    </w:rPr>
  </w:style>
  <w:style w:type="paragraph" w:customStyle="1" w:styleId="HTML-voorafopgemaakt1">
    <w:name w:val="HTML - vooraf opgemaakt1"/>
    <w:basedOn w:val="Standaard"/>
    <w:rsid w:val="00AC3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pPr>
    <w:rPr>
      <w:rFonts w:ascii="Courier New" w:eastAsia="Times New Roman" w:hAnsi="Courier New" w:cs="Times New Roman"/>
      <w:sz w:val="20"/>
      <w:szCs w:val="20"/>
      <w:lang w:eastAsia="ar-SA"/>
    </w:rPr>
  </w:style>
  <w:style w:type="paragraph" w:customStyle="1" w:styleId="ISOSecretObservations">
    <w:name w:val="ISO_Secret_Observations"/>
    <w:basedOn w:val="Standaard"/>
    <w:rsid w:val="00AC3C16"/>
    <w:pPr>
      <w:suppressAutoHyphens/>
      <w:spacing w:before="210" w:line="210" w:lineRule="exact"/>
    </w:pPr>
    <w:rPr>
      <w:rFonts w:ascii="Arial" w:eastAsia="Times New Roman" w:hAnsi="Arial" w:cs="Times New Roman"/>
      <w:szCs w:val="20"/>
      <w:lang w:eastAsia="ar-SA"/>
    </w:rPr>
  </w:style>
  <w:style w:type="paragraph" w:customStyle="1" w:styleId="AnnexHead3">
    <w:name w:val="Annex Head 3"/>
    <w:basedOn w:val="Standaard"/>
    <w:next w:val="Plattetekst"/>
    <w:rsid w:val="00AC3C16"/>
    <w:pPr>
      <w:spacing w:before="120" w:after="120" w:line="240" w:lineRule="auto"/>
    </w:pPr>
    <w:rPr>
      <w:rFonts w:ascii="Arial" w:eastAsia="Times New Roman" w:hAnsi="Arial" w:cs="Calibri"/>
      <w:sz w:val="22"/>
      <w:lang w:eastAsia="en-GB"/>
    </w:rPr>
  </w:style>
  <w:style w:type="paragraph" w:customStyle="1" w:styleId="AnnexHead4">
    <w:name w:val="Annex Head 4"/>
    <w:basedOn w:val="Standaard"/>
    <w:next w:val="Plattetekst"/>
    <w:rsid w:val="00AC3C16"/>
    <w:pPr>
      <w:spacing w:before="120" w:after="120" w:line="240" w:lineRule="auto"/>
    </w:pPr>
    <w:rPr>
      <w:rFonts w:ascii="Arial" w:eastAsia="Times New Roman" w:hAnsi="Arial" w:cs="Calibri"/>
      <w:sz w:val="22"/>
      <w:lang w:eastAsia="en-GB"/>
    </w:rPr>
  </w:style>
  <w:style w:type="paragraph" w:customStyle="1" w:styleId="AppendixHeading4">
    <w:name w:val="Appendix Heading 4"/>
    <w:basedOn w:val="Standaard"/>
    <w:next w:val="Plattetekst"/>
    <w:rsid w:val="00AC3C16"/>
    <w:pPr>
      <w:spacing w:before="120" w:after="120" w:line="240" w:lineRule="auto"/>
    </w:pPr>
    <w:rPr>
      <w:rFonts w:ascii="Arial" w:eastAsia="Calibri" w:hAnsi="Arial" w:cs="Arial"/>
      <w:sz w:val="22"/>
      <w:lang w:eastAsia="en-GB"/>
    </w:rPr>
  </w:style>
  <w:style w:type="paragraph" w:styleId="Lijstnummering2">
    <w:name w:val="List Number 2"/>
    <w:basedOn w:val="Standaard"/>
    <w:rsid w:val="00AC3C16"/>
    <w:pPr>
      <w:tabs>
        <w:tab w:val="num" w:pos="643"/>
      </w:tabs>
      <w:spacing w:line="240" w:lineRule="auto"/>
      <w:ind w:left="643" w:hanging="360"/>
      <w:contextualSpacing/>
    </w:pPr>
    <w:rPr>
      <w:rFonts w:ascii="Arial" w:eastAsia="Times New Roman" w:hAnsi="Arial" w:cs="Arial"/>
      <w:sz w:val="22"/>
      <w:lang w:eastAsia="en-GB"/>
    </w:rPr>
  </w:style>
  <w:style w:type="paragraph" w:styleId="Lijstalinea">
    <w:name w:val="List Paragraph"/>
    <w:basedOn w:val="Standaard"/>
    <w:uiPriority w:val="34"/>
    <w:qFormat/>
    <w:rsid w:val="00AC3C16"/>
    <w:pPr>
      <w:spacing w:line="240" w:lineRule="auto"/>
      <w:ind w:left="720"/>
      <w:contextualSpacing/>
    </w:pPr>
    <w:rPr>
      <w:rFonts w:ascii="Arial" w:eastAsia="Times New Roman" w:hAnsi="Arial" w:cs="Arial"/>
      <w:sz w:val="22"/>
      <w:lang w:eastAsia="en-GB"/>
    </w:rPr>
  </w:style>
  <w:style w:type="paragraph" w:styleId="Revisie">
    <w:name w:val="Revision"/>
    <w:hidden/>
    <w:uiPriority w:val="99"/>
    <w:semiHidden/>
    <w:rsid w:val="00AC3C16"/>
    <w:pPr>
      <w:spacing w:after="0" w:line="240" w:lineRule="auto"/>
    </w:pPr>
    <w:rPr>
      <w:rFonts w:ascii="Arial" w:eastAsia="Times New Roman" w:hAnsi="Arial" w:cs="Arial"/>
      <w:lang w:val="en-GB" w:eastAsia="en-GB"/>
    </w:rPr>
  </w:style>
  <w:style w:type="paragraph" w:customStyle="1" w:styleId="List1indent1">
    <w:name w:val="List 1 indent 1"/>
    <w:basedOn w:val="Standaard"/>
    <w:rsid w:val="00AC3C16"/>
    <w:pPr>
      <w:tabs>
        <w:tab w:val="num" w:pos="1134"/>
      </w:tabs>
      <w:spacing w:after="120" w:line="240" w:lineRule="auto"/>
      <w:ind w:left="1134" w:hanging="567"/>
      <w:jc w:val="both"/>
    </w:pPr>
    <w:rPr>
      <w:rFonts w:ascii="Arial" w:eastAsia="Calibri" w:hAnsi="Arial" w:cs="Arial"/>
      <w:sz w:val="22"/>
      <w:lang w:eastAsia="en-GB"/>
    </w:rPr>
  </w:style>
  <w:style w:type="paragraph" w:customStyle="1" w:styleId="AnnexDHead3">
    <w:name w:val="Annex D Head 3"/>
    <w:basedOn w:val="Plattetekst"/>
    <w:rsid w:val="00D026DC"/>
    <w:pPr>
      <w:numPr>
        <w:ilvl w:val="2"/>
        <w:numId w:val="16"/>
      </w:numPr>
    </w:pPr>
    <w:rPr>
      <w:b/>
      <w:smallCaps/>
      <w:color w:val="407EC9"/>
      <w:lang w:eastAsia="de-DE"/>
    </w:rPr>
  </w:style>
  <w:style w:type="paragraph" w:customStyle="1" w:styleId="AnnexDHead4">
    <w:name w:val="Annex D Head 4"/>
    <w:basedOn w:val="Standaard"/>
    <w:next w:val="Plattetekst"/>
    <w:rsid w:val="00D026DC"/>
    <w:pPr>
      <w:numPr>
        <w:ilvl w:val="3"/>
        <w:numId w:val="16"/>
      </w:numPr>
      <w:spacing w:before="120" w:after="120"/>
    </w:pPr>
    <w:rPr>
      <w:color w:val="407EC9"/>
      <w:sz w:val="22"/>
    </w:rPr>
  </w:style>
  <w:style w:type="paragraph" w:customStyle="1" w:styleId="ANNEXEHEAD1">
    <w:name w:val="ANNEX E HEAD 1"/>
    <w:basedOn w:val="Standaard"/>
    <w:next w:val="Heading1separatationline"/>
    <w:rsid w:val="00D026DC"/>
    <w:pPr>
      <w:numPr>
        <w:numId w:val="17"/>
      </w:numPr>
    </w:pPr>
    <w:rPr>
      <w:b/>
      <w:color w:val="407EC9"/>
      <w:sz w:val="28"/>
    </w:rPr>
  </w:style>
  <w:style w:type="paragraph" w:customStyle="1" w:styleId="ANNEXEHEAD2">
    <w:name w:val="ANNEX E HEAD 2"/>
    <w:basedOn w:val="Standaard"/>
    <w:next w:val="Heading2separationline"/>
    <w:rsid w:val="00D026DC"/>
    <w:pPr>
      <w:numPr>
        <w:ilvl w:val="1"/>
        <w:numId w:val="17"/>
      </w:numPr>
    </w:pPr>
    <w:rPr>
      <w:b/>
      <w:color w:val="407EC9"/>
      <w:sz w:val="24"/>
    </w:rPr>
  </w:style>
  <w:style w:type="paragraph" w:customStyle="1" w:styleId="ANNEXEHEAD3">
    <w:name w:val="ANNEX E HEAD 3"/>
    <w:basedOn w:val="Standaard"/>
    <w:next w:val="Plattetekst"/>
    <w:rsid w:val="00D026DC"/>
    <w:pPr>
      <w:numPr>
        <w:ilvl w:val="2"/>
        <w:numId w:val="17"/>
      </w:numPr>
    </w:pPr>
    <w:rPr>
      <w:b/>
      <w:color w:val="407EC9"/>
      <w:sz w:val="22"/>
    </w:rPr>
  </w:style>
  <w:style w:type="paragraph" w:customStyle="1" w:styleId="AnnexEHead4">
    <w:name w:val="Annex E Head 4"/>
    <w:basedOn w:val="Standaard"/>
    <w:next w:val="Plattetekst"/>
    <w:rsid w:val="00D026DC"/>
    <w:pPr>
      <w:numPr>
        <w:ilvl w:val="3"/>
        <w:numId w:val="18"/>
      </w:numPr>
    </w:pPr>
    <w:rPr>
      <w:b/>
      <w:color w:val="407EC9"/>
      <w:sz w:val="22"/>
    </w:rPr>
  </w:style>
  <w:style w:type="paragraph" w:customStyle="1" w:styleId="ANNEXFHEAD1">
    <w:name w:val="ANNEX F HEAD 1"/>
    <w:basedOn w:val="Standaard"/>
    <w:next w:val="Heading1separatationline"/>
    <w:rsid w:val="00D026DC"/>
    <w:pPr>
      <w:numPr>
        <w:numId w:val="19"/>
      </w:numPr>
    </w:pPr>
    <w:rPr>
      <w:b/>
      <w:color w:val="407EC9"/>
      <w:sz w:val="28"/>
    </w:rPr>
  </w:style>
  <w:style w:type="paragraph" w:customStyle="1" w:styleId="ANNEXFHEAD2">
    <w:name w:val="ANNEX F HEAD 2"/>
    <w:basedOn w:val="Standaard"/>
    <w:next w:val="Heading2separationline"/>
    <w:rsid w:val="00D026DC"/>
    <w:pPr>
      <w:numPr>
        <w:ilvl w:val="1"/>
        <w:numId w:val="19"/>
      </w:numPr>
    </w:pPr>
    <w:rPr>
      <w:b/>
      <w:color w:val="407EC9"/>
      <w:sz w:val="24"/>
    </w:rPr>
  </w:style>
  <w:style w:type="paragraph" w:customStyle="1" w:styleId="ANNEXFHEAD3">
    <w:name w:val="ANNEX F HEAD 3"/>
    <w:basedOn w:val="Standaard"/>
    <w:next w:val="Plattetekst"/>
    <w:rsid w:val="00D026DC"/>
    <w:pPr>
      <w:numPr>
        <w:ilvl w:val="2"/>
        <w:numId w:val="19"/>
      </w:numPr>
    </w:pPr>
    <w:rPr>
      <w:b/>
      <w:smallCaps/>
      <w:color w:val="407EC9"/>
      <w:sz w:val="22"/>
    </w:rPr>
  </w:style>
  <w:style w:type="paragraph" w:customStyle="1" w:styleId="AnnexFHead4">
    <w:name w:val="Annex F Head 4"/>
    <w:basedOn w:val="Standaard"/>
    <w:next w:val="Plattetekst"/>
    <w:rsid w:val="00D026DC"/>
    <w:pPr>
      <w:numPr>
        <w:ilvl w:val="3"/>
        <w:numId w:val="19"/>
      </w:numPr>
    </w:pPr>
    <w:rPr>
      <w:b/>
      <w:color w:val="407EC9"/>
      <w:sz w:val="22"/>
    </w:rPr>
  </w:style>
  <w:style w:type="paragraph" w:customStyle="1" w:styleId="ANNEXGHEAD1">
    <w:name w:val="ANNEX G HEAD 1"/>
    <w:basedOn w:val="Standaard"/>
    <w:next w:val="Heading1separatationline"/>
    <w:rsid w:val="00D026DC"/>
    <w:pPr>
      <w:numPr>
        <w:numId w:val="20"/>
      </w:numPr>
    </w:pPr>
    <w:rPr>
      <w:b/>
      <w:color w:val="407EC9"/>
      <w:sz w:val="28"/>
    </w:rPr>
  </w:style>
  <w:style w:type="paragraph" w:customStyle="1" w:styleId="ANNEXGHEAD2">
    <w:name w:val="ANNEX G HEAD 2"/>
    <w:basedOn w:val="Standaard"/>
    <w:next w:val="Heading2separationline"/>
    <w:rsid w:val="00D026DC"/>
    <w:pPr>
      <w:numPr>
        <w:ilvl w:val="1"/>
        <w:numId w:val="20"/>
      </w:numPr>
    </w:pPr>
    <w:rPr>
      <w:b/>
      <w:color w:val="407EC9"/>
      <w:sz w:val="24"/>
    </w:rPr>
  </w:style>
  <w:style w:type="paragraph" w:customStyle="1" w:styleId="ANNEXGHEAD3">
    <w:name w:val="ANNEX G HEAD 3"/>
    <w:basedOn w:val="Standaard"/>
    <w:next w:val="Plattetekst"/>
    <w:rsid w:val="00D026DC"/>
    <w:pPr>
      <w:numPr>
        <w:ilvl w:val="2"/>
        <w:numId w:val="20"/>
      </w:numPr>
    </w:pPr>
    <w:rPr>
      <w:b/>
      <w:smallCaps/>
      <w:color w:val="407EC9"/>
      <w:sz w:val="22"/>
    </w:rPr>
  </w:style>
  <w:style w:type="paragraph" w:customStyle="1" w:styleId="AnnexGHead4">
    <w:name w:val="Annex G Head 4"/>
    <w:basedOn w:val="Standaard"/>
    <w:next w:val="Plattetekst"/>
    <w:rsid w:val="00D026DC"/>
    <w:pPr>
      <w:numPr>
        <w:ilvl w:val="3"/>
        <w:numId w:val="20"/>
      </w:numPr>
    </w:pPr>
    <w:rPr>
      <w:b/>
      <w:color w:val="407EC9"/>
      <w:sz w:val="22"/>
    </w:rPr>
  </w:style>
  <w:style w:type="paragraph" w:customStyle="1" w:styleId="AnnexHHead1">
    <w:name w:val="Annex H Head 1"/>
    <w:basedOn w:val="Standaard"/>
    <w:next w:val="Heading1separatationline"/>
    <w:rsid w:val="00D026DC"/>
    <w:pPr>
      <w:numPr>
        <w:numId w:val="21"/>
      </w:numPr>
    </w:pPr>
    <w:rPr>
      <w:b/>
      <w:caps/>
      <w:color w:val="407EC9"/>
      <w:sz w:val="28"/>
    </w:rPr>
  </w:style>
  <w:style w:type="paragraph" w:customStyle="1" w:styleId="AnnexHHead2">
    <w:name w:val="Annex H Head 2"/>
    <w:basedOn w:val="Standaard"/>
    <w:next w:val="Heading2separationline"/>
    <w:rsid w:val="00D026DC"/>
    <w:pPr>
      <w:numPr>
        <w:ilvl w:val="1"/>
        <w:numId w:val="21"/>
      </w:numPr>
    </w:pPr>
    <w:rPr>
      <w:b/>
      <w:caps/>
      <w:color w:val="407EC9"/>
      <w:sz w:val="24"/>
    </w:rPr>
  </w:style>
  <w:style w:type="paragraph" w:customStyle="1" w:styleId="AnnexHHead3">
    <w:name w:val="Annex H Head 3"/>
    <w:basedOn w:val="Standaard"/>
    <w:rsid w:val="00D026DC"/>
    <w:pPr>
      <w:numPr>
        <w:ilvl w:val="2"/>
        <w:numId w:val="21"/>
      </w:numPr>
    </w:pPr>
    <w:rPr>
      <w:b/>
      <w:color w:val="407EC9"/>
      <w:sz w:val="22"/>
    </w:rPr>
  </w:style>
  <w:style w:type="paragraph" w:customStyle="1" w:styleId="AnnexHHead4">
    <w:name w:val="Annex H Head 4"/>
    <w:basedOn w:val="Standaard"/>
    <w:next w:val="Plattetekst"/>
    <w:rsid w:val="00D026DC"/>
    <w:pPr>
      <w:numPr>
        <w:ilvl w:val="3"/>
        <w:numId w:val="21"/>
      </w:numPr>
    </w:pPr>
    <w:rPr>
      <w:b/>
      <w:color w:val="407EC9"/>
      <w:sz w:val="22"/>
    </w:rPr>
  </w:style>
  <w:style w:type="paragraph" w:customStyle="1" w:styleId="AnnexIHead1">
    <w:name w:val="Annex I Head 1"/>
    <w:basedOn w:val="Standaard"/>
    <w:next w:val="Heading1separatationline"/>
    <w:rsid w:val="00D026DC"/>
    <w:pPr>
      <w:numPr>
        <w:numId w:val="22"/>
      </w:numPr>
    </w:pPr>
    <w:rPr>
      <w:b/>
      <w:caps/>
      <w:color w:val="407EC9"/>
      <w:sz w:val="28"/>
    </w:rPr>
  </w:style>
  <w:style w:type="paragraph" w:customStyle="1" w:styleId="AnnexIHead2">
    <w:name w:val="Annex I Head 2"/>
    <w:basedOn w:val="Standaard"/>
    <w:next w:val="Heading2separationline"/>
    <w:rsid w:val="00D026DC"/>
    <w:pPr>
      <w:numPr>
        <w:ilvl w:val="1"/>
        <w:numId w:val="22"/>
      </w:numPr>
    </w:pPr>
    <w:rPr>
      <w:b/>
      <w:caps/>
      <w:color w:val="407EC9"/>
      <w:sz w:val="24"/>
    </w:rPr>
  </w:style>
  <w:style w:type="paragraph" w:customStyle="1" w:styleId="AnnexIHead3">
    <w:name w:val="Annex I Head 3"/>
    <w:basedOn w:val="Standaard"/>
    <w:next w:val="Plattetekst"/>
    <w:rsid w:val="00D026DC"/>
    <w:pPr>
      <w:numPr>
        <w:ilvl w:val="2"/>
        <w:numId w:val="22"/>
      </w:numPr>
    </w:pPr>
    <w:rPr>
      <w:b/>
      <w:smallCaps/>
      <w:color w:val="407EC9"/>
      <w:sz w:val="22"/>
    </w:rPr>
  </w:style>
  <w:style w:type="paragraph" w:customStyle="1" w:styleId="AnnexIHead4">
    <w:name w:val="Annex I Head 4"/>
    <w:basedOn w:val="Standaard"/>
    <w:next w:val="Plattetekst"/>
    <w:rsid w:val="00D026DC"/>
    <w:pPr>
      <w:numPr>
        <w:ilvl w:val="3"/>
        <w:numId w:val="22"/>
      </w:numPr>
    </w:pPr>
    <w:rPr>
      <w:b/>
      <w:color w:val="407EC9"/>
      <w:sz w:val="22"/>
    </w:rPr>
  </w:style>
  <w:style w:type="paragraph" w:customStyle="1" w:styleId="AnnexJHead1">
    <w:name w:val="Annex J Head 1"/>
    <w:basedOn w:val="Standaard"/>
    <w:next w:val="Heading1separatationline"/>
    <w:rsid w:val="00D026DC"/>
    <w:pPr>
      <w:numPr>
        <w:numId w:val="23"/>
      </w:numPr>
    </w:pPr>
    <w:rPr>
      <w:b/>
      <w:caps/>
      <w:color w:val="407EC9"/>
      <w:sz w:val="28"/>
    </w:rPr>
  </w:style>
  <w:style w:type="paragraph" w:customStyle="1" w:styleId="AnnexJHead2">
    <w:name w:val="Annex J Head 2"/>
    <w:basedOn w:val="Standaard"/>
    <w:next w:val="Heading2separationline"/>
    <w:rsid w:val="00D026DC"/>
    <w:pPr>
      <w:numPr>
        <w:ilvl w:val="1"/>
        <w:numId w:val="23"/>
      </w:numPr>
    </w:pPr>
    <w:rPr>
      <w:b/>
      <w:caps/>
      <w:color w:val="407EC9"/>
      <w:sz w:val="24"/>
    </w:rPr>
  </w:style>
  <w:style w:type="paragraph" w:customStyle="1" w:styleId="AnnexJHead3">
    <w:name w:val="Annex J Head 3"/>
    <w:basedOn w:val="Standaard"/>
    <w:next w:val="Plattetekst"/>
    <w:rsid w:val="00D026DC"/>
    <w:pPr>
      <w:numPr>
        <w:ilvl w:val="2"/>
        <w:numId w:val="23"/>
      </w:numPr>
    </w:pPr>
    <w:rPr>
      <w:b/>
      <w:smallCaps/>
      <w:color w:val="407EC9"/>
      <w:sz w:val="22"/>
    </w:rPr>
  </w:style>
  <w:style w:type="paragraph" w:customStyle="1" w:styleId="AnnexJHead4">
    <w:name w:val="Annex J Head 4"/>
    <w:basedOn w:val="Standaard"/>
    <w:next w:val="Plattetekst"/>
    <w:rsid w:val="00D026DC"/>
    <w:pPr>
      <w:numPr>
        <w:ilvl w:val="3"/>
        <w:numId w:val="23"/>
      </w:numPr>
    </w:pPr>
    <w:rPr>
      <w:b/>
      <w:color w:val="407EC9"/>
      <w:sz w:val="22"/>
    </w:rPr>
  </w:style>
  <w:style w:type="paragraph" w:customStyle="1" w:styleId="AnnexKHead1">
    <w:name w:val="Annex K Head 1"/>
    <w:basedOn w:val="Standaard"/>
    <w:next w:val="Heading1separatationline"/>
    <w:rsid w:val="00D026DC"/>
    <w:pPr>
      <w:numPr>
        <w:numId w:val="24"/>
      </w:numPr>
    </w:pPr>
    <w:rPr>
      <w:b/>
      <w:caps/>
      <w:color w:val="407EC9"/>
      <w:sz w:val="28"/>
    </w:rPr>
  </w:style>
  <w:style w:type="paragraph" w:customStyle="1" w:styleId="AnnexKHead2">
    <w:name w:val="Annex K Head 2"/>
    <w:basedOn w:val="Standaard"/>
    <w:next w:val="Heading2separationline"/>
    <w:rsid w:val="00D026DC"/>
    <w:pPr>
      <w:numPr>
        <w:ilvl w:val="1"/>
        <w:numId w:val="24"/>
      </w:numPr>
    </w:pPr>
    <w:rPr>
      <w:b/>
      <w:caps/>
      <w:color w:val="407EC9"/>
      <w:sz w:val="24"/>
    </w:rPr>
  </w:style>
  <w:style w:type="paragraph" w:customStyle="1" w:styleId="AnnexKHead3">
    <w:name w:val="Annex K Head 3"/>
    <w:basedOn w:val="Standaard"/>
    <w:next w:val="Plattetekst"/>
    <w:rsid w:val="00D026DC"/>
    <w:pPr>
      <w:numPr>
        <w:ilvl w:val="2"/>
        <w:numId w:val="24"/>
      </w:numPr>
    </w:pPr>
    <w:rPr>
      <w:b/>
      <w:smallCaps/>
      <w:color w:val="407EC9"/>
      <w:sz w:val="22"/>
    </w:rPr>
  </w:style>
  <w:style w:type="paragraph" w:customStyle="1" w:styleId="AnnexKHead4">
    <w:name w:val="Annex K Head 4"/>
    <w:basedOn w:val="Standaard"/>
    <w:next w:val="Plattetekst"/>
    <w:rsid w:val="00D026DC"/>
    <w:pPr>
      <w:numPr>
        <w:ilvl w:val="3"/>
        <w:numId w:val="24"/>
      </w:numPr>
    </w:pPr>
    <w:rPr>
      <w:b/>
      <w:color w:val="407EC9"/>
      <w:sz w:val="22"/>
    </w:rPr>
  </w:style>
  <w:style w:type="paragraph" w:customStyle="1" w:styleId="AnnexLHead1">
    <w:name w:val="Annex L Head 1"/>
    <w:basedOn w:val="Standaard"/>
    <w:next w:val="Heading1separatationline"/>
    <w:rsid w:val="00D026DC"/>
    <w:pPr>
      <w:numPr>
        <w:numId w:val="25"/>
      </w:numPr>
    </w:pPr>
    <w:rPr>
      <w:b/>
      <w:caps/>
      <w:color w:val="407EC9"/>
      <w:sz w:val="28"/>
    </w:rPr>
  </w:style>
  <w:style w:type="paragraph" w:customStyle="1" w:styleId="AnnexLHead2">
    <w:name w:val="Annex L Head 2"/>
    <w:basedOn w:val="Standaard"/>
    <w:next w:val="Plattetekst"/>
    <w:rsid w:val="00D026DC"/>
    <w:pPr>
      <w:numPr>
        <w:ilvl w:val="1"/>
        <w:numId w:val="25"/>
      </w:numPr>
    </w:pPr>
    <w:rPr>
      <w:b/>
      <w:caps/>
      <w:color w:val="407EC9"/>
      <w:sz w:val="24"/>
    </w:rPr>
  </w:style>
  <w:style w:type="paragraph" w:customStyle="1" w:styleId="AnnexLHead3">
    <w:name w:val="Annex L Head 3"/>
    <w:basedOn w:val="Standaard"/>
    <w:next w:val="Plattetekst"/>
    <w:rsid w:val="00D026DC"/>
    <w:pPr>
      <w:numPr>
        <w:ilvl w:val="2"/>
        <w:numId w:val="25"/>
      </w:numPr>
    </w:pPr>
    <w:rPr>
      <w:b/>
      <w:smallCaps/>
      <w:color w:val="407EC9"/>
      <w:sz w:val="22"/>
    </w:rPr>
  </w:style>
  <w:style w:type="paragraph" w:customStyle="1" w:styleId="AnnexLHead4">
    <w:name w:val="Annex L Head 4"/>
    <w:basedOn w:val="Standaard"/>
    <w:next w:val="Plattetekst"/>
    <w:rsid w:val="00D026DC"/>
    <w:pPr>
      <w:numPr>
        <w:ilvl w:val="3"/>
        <w:numId w:val="25"/>
      </w:numPr>
    </w:pPr>
    <w:rPr>
      <w:b/>
      <w:color w:val="407EC9"/>
      <w:sz w:val="22"/>
    </w:rPr>
  </w:style>
  <w:style w:type="paragraph" w:customStyle="1" w:styleId="AnnexMHead1">
    <w:name w:val="Annex M Head 1"/>
    <w:basedOn w:val="Standaard"/>
    <w:next w:val="Heading1separatationline"/>
    <w:rsid w:val="00D026DC"/>
    <w:pPr>
      <w:numPr>
        <w:numId w:val="26"/>
      </w:numPr>
    </w:pPr>
    <w:rPr>
      <w:b/>
      <w:caps/>
      <w:color w:val="407EC9"/>
      <w:sz w:val="28"/>
    </w:rPr>
  </w:style>
  <w:style w:type="paragraph" w:customStyle="1" w:styleId="AnnexMHead2">
    <w:name w:val="Annex M Head 2"/>
    <w:basedOn w:val="Standaard"/>
    <w:next w:val="Heading2separationline"/>
    <w:rsid w:val="00D026DC"/>
    <w:pPr>
      <w:numPr>
        <w:ilvl w:val="1"/>
        <w:numId w:val="26"/>
      </w:numPr>
    </w:pPr>
    <w:rPr>
      <w:b/>
      <w:caps/>
      <w:color w:val="407EC9"/>
      <w:sz w:val="24"/>
    </w:rPr>
  </w:style>
  <w:style w:type="paragraph" w:customStyle="1" w:styleId="AnnexMHead3">
    <w:name w:val="Annex M Head 3"/>
    <w:basedOn w:val="Standaard"/>
    <w:next w:val="Plattetekst"/>
    <w:rsid w:val="00D026DC"/>
    <w:pPr>
      <w:numPr>
        <w:ilvl w:val="2"/>
        <w:numId w:val="26"/>
      </w:numPr>
    </w:pPr>
    <w:rPr>
      <w:b/>
      <w:smallCaps/>
      <w:color w:val="407EC9"/>
      <w:sz w:val="22"/>
    </w:rPr>
  </w:style>
  <w:style w:type="paragraph" w:customStyle="1" w:styleId="AnnexMHead4">
    <w:name w:val="Annex M Head 4"/>
    <w:basedOn w:val="Standaard"/>
    <w:next w:val="Plattetekst"/>
    <w:rsid w:val="00D026DC"/>
    <w:pPr>
      <w:numPr>
        <w:ilvl w:val="3"/>
        <w:numId w:val="26"/>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image" Target="media/image8.jpeg"/><Relationship Id="rId39" Type="http://schemas.openxmlformats.org/officeDocument/2006/relationships/image" Target="media/image17.emf"/><Relationship Id="rId21" Type="http://schemas.openxmlformats.org/officeDocument/2006/relationships/header" Target="header9.xml"/><Relationship Id="rId34" Type="http://schemas.openxmlformats.org/officeDocument/2006/relationships/image" Target="media/image12.png"/><Relationship Id="rId42" Type="http://schemas.openxmlformats.org/officeDocument/2006/relationships/image" Target="media/image19.emf"/><Relationship Id="rId47" Type="http://schemas.openxmlformats.org/officeDocument/2006/relationships/image" Target="media/image24.emf"/><Relationship Id="rId50" Type="http://schemas.openxmlformats.org/officeDocument/2006/relationships/image" Target="media/image27.emf"/><Relationship Id="rId55" Type="http://schemas.openxmlformats.org/officeDocument/2006/relationships/header" Target="head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microsoft.com/office/2016/09/relationships/commentsIds" Target="commentsIds.xml"/><Relationship Id="rId11" Type="http://schemas.openxmlformats.org/officeDocument/2006/relationships/footer" Target="footer2.xml"/><Relationship Id="rId24" Type="http://schemas.openxmlformats.org/officeDocument/2006/relationships/hyperlink" Target="http://en.wikipedia.org/wiki/Unified_Modeling_Language" TargetMode="External"/><Relationship Id="rId32" Type="http://schemas.openxmlformats.org/officeDocument/2006/relationships/image" Target="media/image10.png"/><Relationship Id="rId37" Type="http://schemas.openxmlformats.org/officeDocument/2006/relationships/image" Target="media/image15.jpg"/><Relationship Id="rId40" Type="http://schemas.openxmlformats.org/officeDocument/2006/relationships/oleObject" Target="embeddings/oleObject1.bin"/><Relationship Id="rId45" Type="http://schemas.openxmlformats.org/officeDocument/2006/relationships/image" Target="media/image22.emf"/><Relationship Id="rId53" Type="http://schemas.openxmlformats.org/officeDocument/2006/relationships/image" Target="media/image30.emf"/><Relationship Id="rId58"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customXml" Target="../customXml/item2.xml"/><Relationship Id="rId19" Type="http://schemas.openxmlformats.org/officeDocument/2006/relationships/header" Target="header8.xml"/><Relationship Id="rId14" Type="http://schemas.openxmlformats.org/officeDocument/2006/relationships/header" Target="header4.xml"/><Relationship Id="rId22" Type="http://schemas.openxmlformats.org/officeDocument/2006/relationships/image" Target="media/image5.png"/><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image" Target="media/image13.png"/><Relationship Id="rId43" Type="http://schemas.openxmlformats.org/officeDocument/2006/relationships/image" Target="media/image20.emf"/><Relationship Id="rId48" Type="http://schemas.openxmlformats.org/officeDocument/2006/relationships/image" Target="media/image25.emf"/><Relationship Id="rId56" Type="http://schemas.openxmlformats.org/officeDocument/2006/relationships/header" Target="header11.xml"/><Relationship Id="rId8" Type="http://schemas.openxmlformats.org/officeDocument/2006/relationships/header" Target="header1.xml"/><Relationship Id="rId51" Type="http://schemas.openxmlformats.org/officeDocument/2006/relationships/image" Target="media/image28.emf"/><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7.emf"/><Relationship Id="rId33" Type="http://schemas.openxmlformats.org/officeDocument/2006/relationships/image" Target="media/image11.png"/><Relationship Id="rId38" Type="http://schemas.openxmlformats.org/officeDocument/2006/relationships/image" Target="media/image16.emf"/><Relationship Id="rId46" Type="http://schemas.openxmlformats.org/officeDocument/2006/relationships/image" Target="media/image23.emf"/><Relationship Id="rId59" Type="http://schemas.microsoft.com/office/2011/relationships/people" Target="people.xml"/><Relationship Id="rId20" Type="http://schemas.openxmlformats.org/officeDocument/2006/relationships/footer" Target="footer5.xml"/><Relationship Id="rId41" Type="http://schemas.openxmlformats.org/officeDocument/2006/relationships/image" Target="media/image18.emf"/><Relationship Id="rId54" Type="http://schemas.openxmlformats.org/officeDocument/2006/relationships/image" Target="media/image31.emf"/><Relationship Id="rId62"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image" Target="media/image6.png"/><Relationship Id="rId28" Type="http://schemas.microsoft.com/office/2011/relationships/commentsExtended" Target="commentsExtended.xml"/><Relationship Id="rId36" Type="http://schemas.openxmlformats.org/officeDocument/2006/relationships/image" Target="media/image14.png"/><Relationship Id="rId49" Type="http://schemas.openxmlformats.org/officeDocument/2006/relationships/image" Target="media/image26.emf"/><Relationship Id="rId57" Type="http://schemas.openxmlformats.org/officeDocument/2006/relationships/header" Target="header12.xml"/><Relationship Id="rId10" Type="http://schemas.openxmlformats.org/officeDocument/2006/relationships/footer" Target="footer1.xml"/><Relationship Id="rId31" Type="http://schemas.openxmlformats.org/officeDocument/2006/relationships/image" Target="media/image9.png"/><Relationship Id="rId44" Type="http://schemas.openxmlformats.org/officeDocument/2006/relationships/image" Target="media/image21.emf"/><Relationship Id="rId52" Type="http://schemas.openxmlformats.org/officeDocument/2006/relationships/image" Target="media/image29.emf"/><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3691D1-6E29-48F8-88F5-54F19A395907}">
  <ds:schemaRefs>
    <ds:schemaRef ds:uri="http://schemas.openxmlformats.org/officeDocument/2006/bibliography"/>
  </ds:schemaRefs>
</ds:datastoreItem>
</file>

<file path=customXml/itemProps2.xml><?xml version="1.0" encoding="utf-8"?>
<ds:datastoreItem xmlns:ds="http://schemas.openxmlformats.org/officeDocument/2006/customXml" ds:itemID="{83DC8D4F-77BC-4107-A81F-B6D43DC43110}"/>
</file>

<file path=customXml/itemProps3.xml><?xml version="1.0" encoding="utf-8"?>
<ds:datastoreItem xmlns:ds="http://schemas.openxmlformats.org/officeDocument/2006/customXml" ds:itemID="{76F434ED-48D6-41AD-AEDA-988E1E7530C8}"/>
</file>

<file path=docProps/app.xml><?xml version="1.0" encoding="utf-8"?>
<Properties xmlns="http://schemas.openxmlformats.org/officeDocument/2006/extended-properties" xmlns:vt="http://schemas.openxmlformats.org/officeDocument/2006/docPropsVTypes">
  <Template>Normal.dotm</Template>
  <TotalTime>69</TotalTime>
  <Pages>27</Pages>
  <Words>6532</Words>
  <Characters>35930</Characters>
  <Application>Microsoft Office Word</Application>
  <DocSecurity>0</DocSecurity>
  <Lines>299</Lines>
  <Paragraphs>84</Paragraphs>
  <ScaleCrop>false</ScaleCrop>
  <HeadingPairs>
    <vt:vector size="6" baseType="variant">
      <vt:variant>
        <vt:lpstr>Titel</vt:lpstr>
      </vt:variant>
      <vt:variant>
        <vt:i4>1</vt:i4>
      </vt:variant>
      <vt:variant>
        <vt:lpstr>Title</vt:lpstr>
      </vt:variant>
      <vt:variant>
        <vt:i4>1</vt:i4>
      </vt:variant>
      <vt:variant>
        <vt:lpstr>Tittel</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42378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Peter</cp:lastModifiedBy>
  <cp:revision>6</cp:revision>
  <dcterms:created xsi:type="dcterms:W3CDTF">2024-08-21T12:55:00Z</dcterms:created>
  <dcterms:modified xsi:type="dcterms:W3CDTF">2024-09-09T14:00:00Z</dcterms:modified>
</cp:coreProperties>
</file>